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C883A" w14:textId="2A172770" w:rsidR="00C35635" w:rsidRPr="00C35635" w:rsidRDefault="00C35635" w:rsidP="00B924B3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2</w:t>
      </w:r>
    </w:p>
    <w:p w14:paraId="09F4188B" w14:textId="5BE72E6A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t>Форма №1</w:t>
      </w:r>
    </w:p>
    <w:p w14:paraId="745E34F4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5D227823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Заявка на участие в тендере</w:t>
      </w:r>
    </w:p>
    <w:p w14:paraId="0E67CE87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1071"/>
        <w:gridCol w:w="282"/>
        <w:gridCol w:w="68"/>
        <w:gridCol w:w="2285"/>
      </w:tblGrid>
      <w:tr w:rsidR="00B924B3" w:rsidRPr="00B924B3" w14:paraId="7469EF7A" w14:textId="77777777" w:rsidTr="00C220B6">
        <w:tc>
          <w:tcPr>
            <w:tcW w:w="6935" w:type="dxa"/>
            <w:gridSpan w:val="7"/>
            <w:shd w:val="clear" w:color="auto" w:fill="auto"/>
          </w:tcPr>
          <w:p w14:paraId="3F6AD58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8E76A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74F46A9" w14:textId="77777777" w:rsidTr="00C220B6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F15183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A0DC95A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07566FDB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70FFBE5E" w14:textId="77777777" w:rsidTr="00C220B6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DF23C4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20868B9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1E371409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в лице (для организаций): должность, Ф.И.О. полностью</w:t>
            </w:r>
          </w:p>
        </w:tc>
      </w:tr>
      <w:tr w:rsidR="00B924B3" w:rsidRPr="00B924B3" w14:paraId="237E52DA" w14:textId="77777777" w:rsidTr="00C220B6">
        <w:tc>
          <w:tcPr>
            <w:tcW w:w="9570" w:type="dxa"/>
            <w:gridSpan w:val="10"/>
            <w:shd w:val="clear" w:color="auto" w:fill="auto"/>
          </w:tcPr>
          <w:p w14:paraId="57A657A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сообщает о своем согласии принять участие в тендере</w:t>
            </w:r>
          </w:p>
        </w:tc>
      </w:tr>
      <w:tr w:rsidR="00B924B3" w:rsidRPr="00B924B3" w14:paraId="0A0849B7" w14:textId="77777777" w:rsidTr="00C220B6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03D483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1694C53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7B009BE3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предмет тендера</w:t>
            </w:r>
          </w:p>
        </w:tc>
      </w:tr>
      <w:tr w:rsidR="00B924B3" w:rsidRPr="00B924B3" w14:paraId="7E0538D9" w14:textId="77777777" w:rsidTr="00C220B6">
        <w:tc>
          <w:tcPr>
            <w:tcW w:w="2497" w:type="dxa"/>
            <w:gridSpan w:val="2"/>
            <w:shd w:val="clear" w:color="auto" w:fill="auto"/>
          </w:tcPr>
          <w:p w14:paraId="1FA1E58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0EFD3B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2B9A2BF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495485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FFA5D1F" w14:textId="77777777" w:rsidTr="00C220B6">
        <w:tc>
          <w:tcPr>
            <w:tcW w:w="9570" w:type="dxa"/>
            <w:gridSpan w:val="10"/>
            <w:shd w:val="clear" w:color="auto" w:fill="auto"/>
          </w:tcPr>
          <w:p w14:paraId="2962D7B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2. </w:t>
            </w:r>
          </w:p>
        </w:tc>
      </w:tr>
      <w:tr w:rsidR="00B924B3" w:rsidRPr="00B924B3" w14:paraId="120B5662" w14:textId="77777777" w:rsidTr="00C220B6">
        <w:tc>
          <w:tcPr>
            <w:tcW w:w="9570" w:type="dxa"/>
            <w:gridSpan w:val="10"/>
            <w:shd w:val="clear" w:color="auto" w:fill="auto"/>
          </w:tcPr>
          <w:p w14:paraId="52D35FB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8F6A3FB" w14:textId="77777777" w:rsidTr="00C220B6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7FDA6D8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0D14A371" w14:textId="77777777" w:rsidTr="00C220B6">
        <w:tc>
          <w:tcPr>
            <w:tcW w:w="5864" w:type="dxa"/>
            <w:gridSpan w:val="6"/>
            <w:shd w:val="clear" w:color="auto" w:fill="auto"/>
          </w:tcPr>
          <w:p w14:paraId="68FDA32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569209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B19CF17" w14:textId="77777777" w:rsidTr="00C220B6">
        <w:tc>
          <w:tcPr>
            <w:tcW w:w="9570" w:type="dxa"/>
            <w:gridSpan w:val="10"/>
            <w:shd w:val="clear" w:color="auto" w:fill="auto"/>
          </w:tcPr>
          <w:p w14:paraId="6BCEE45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B924B3" w:rsidRPr="00B924B3" w14:paraId="0460D041" w14:textId="77777777" w:rsidTr="00C220B6">
        <w:tc>
          <w:tcPr>
            <w:tcW w:w="9570" w:type="dxa"/>
            <w:gridSpan w:val="10"/>
            <w:shd w:val="clear" w:color="auto" w:fill="auto"/>
          </w:tcPr>
          <w:p w14:paraId="282A9347" w14:textId="77777777" w:rsidR="00B924B3" w:rsidRPr="00B924B3" w:rsidRDefault="00B924B3" w:rsidP="00B924B3">
            <w:pPr>
              <w:ind w:right="-186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в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случае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отмены тендера,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непризнания победителем тендера,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а также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в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 xml:space="preserve">иных случаях, </w:t>
            </w:r>
          </w:p>
        </w:tc>
      </w:tr>
      <w:tr w:rsidR="00B924B3" w:rsidRPr="00B924B3" w14:paraId="62C127CF" w14:textId="77777777" w:rsidTr="00C220B6">
        <w:tc>
          <w:tcPr>
            <w:tcW w:w="9570" w:type="dxa"/>
            <w:gridSpan w:val="10"/>
            <w:shd w:val="clear" w:color="auto" w:fill="auto"/>
          </w:tcPr>
          <w:p w14:paraId="11220FB4" w14:textId="77777777" w:rsidR="00B924B3" w:rsidRPr="00B924B3" w:rsidRDefault="00B924B3" w:rsidP="00B924B3">
            <w:pPr>
              <w:ind w:right="-6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связанных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с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проведением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тендера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и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исполнением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принятых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Организатором</w:t>
            </w:r>
            <w:r w:rsidRPr="00B924B3">
              <w:rPr>
                <w:sz w:val="22"/>
                <w:szCs w:val="22"/>
              </w:rPr>
              <w:t xml:space="preserve"> </w:t>
            </w:r>
            <w:r w:rsidRPr="00B924B3">
              <w:rPr>
                <w:sz w:val="26"/>
                <w:szCs w:val="26"/>
              </w:rPr>
              <w:t>тендера решений</w:t>
            </w:r>
          </w:p>
        </w:tc>
      </w:tr>
      <w:tr w:rsidR="00B924B3" w:rsidRPr="00B924B3" w14:paraId="1EC9319D" w14:textId="77777777" w:rsidTr="00C220B6">
        <w:tc>
          <w:tcPr>
            <w:tcW w:w="2497" w:type="dxa"/>
            <w:gridSpan w:val="2"/>
            <w:shd w:val="clear" w:color="auto" w:fill="auto"/>
          </w:tcPr>
          <w:p w14:paraId="27210B9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39C7509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2E6B806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D2AD20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E1AE678" w14:textId="77777777" w:rsidTr="00C220B6">
        <w:tc>
          <w:tcPr>
            <w:tcW w:w="9570" w:type="dxa"/>
            <w:gridSpan w:val="10"/>
            <w:shd w:val="clear" w:color="auto" w:fill="auto"/>
          </w:tcPr>
          <w:p w14:paraId="2781154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B924B3" w:rsidRPr="00B924B3" w14:paraId="189B8201" w14:textId="77777777" w:rsidTr="00C220B6">
        <w:tc>
          <w:tcPr>
            <w:tcW w:w="411" w:type="dxa"/>
            <w:shd w:val="clear" w:color="auto" w:fill="auto"/>
          </w:tcPr>
          <w:p w14:paraId="0908459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635E7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2BF18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8DE341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F80507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1D7FD03" w14:textId="77777777" w:rsidTr="00C220B6">
        <w:tc>
          <w:tcPr>
            <w:tcW w:w="411" w:type="dxa"/>
            <w:shd w:val="clear" w:color="auto" w:fill="auto"/>
          </w:tcPr>
          <w:p w14:paraId="20D7309D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7A70BF1D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5260B1B2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628DE4BC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788CEFC9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  <w:lang w:val="en-US"/>
              </w:rPr>
              <w:t>E-mail</w:t>
            </w:r>
          </w:p>
        </w:tc>
      </w:tr>
      <w:tr w:rsidR="00B924B3" w:rsidRPr="00B924B3" w14:paraId="666758F5" w14:textId="77777777" w:rsidTr="00C220B6">
        <w:tc>
          <w:tcPr>
            <w:tcW w:w="411" w:type="dxa"/>
            <w:shd w:val="clear" w:color="auto" w:fill="auto"/>
          </w:tcPr>
          <w:p w14:paraId="661233D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5B40C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D005C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D7B739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40D89A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1FE83DE" w14:textId="77777777" w:rsidTr="00C220B6">
        <w:tc>
          <w:tcPr>
            <w:tcW w:w="411" w:type="dxa"/>
            <w:shd w:val="clear" w:color="auto" w:fill="auto"/>
          </w:tcPr>
          <w:p w14:paraId="25CCA82A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75C2215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945CC3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2AB79C94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60FE9748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  <w:lang w:val="en-US"/>
              </w:rPr>
              <w:t>E-mail</w:t>
            </w:r>
          </w:p>
        </w:tc>
      </w:tr>
    </w:tbl>
    <w:p w14:paraId="3C15A5E7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2D83C800" w14:textId="77777777" w:rsidTr="00C220B6">
        <w:tc>
          <w:tcPr>
            <w:tcW w:w="2510" w:type="dxa"/>
            <w:shd w:val="clear" w:color="auto" w:fill="auto"/>
          </w:tcPr>
          <w:p w14:paraId="258A68FC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9EA4BC3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C6944DE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78CDAA16" w14:textId="77777777" w:rsidTr="00C220B6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339C6930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27C3154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17D23A8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21BFC520" w14:textId="77777777" w:rsidTr="00C220B6">
        <w:tc>
          <w:tcPr>
            <w:tcW w:w="2510" w:type="dxa"/>
            <w:shd w:val="clear" w:color="auto" w:fill="auto"/>
          </w:tcPr>
          <w:p w14:paraId="050307D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605010F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7AA8332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CD32B8E" w14:textId="77777777" w:rsidTr="00C220B6">
        <w:tc>
          <w:tcPr>
            <w:tcW w:w="2510" w:type="dxa"/>
            <w:shd w:val="clear" w:color="auto" w:fill="auto"/>
          </w:tcPr>
          <w:p w14:paraId="54FA21A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AE928D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DD12DB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75835F3" w14:textId="77777777" w:rsidTr="00C220B6">
        <w:tc>
          <w:tcPr>
            <w:tcW w:w="2510" w:type="dxa"/>
            <w:shd w:val="clear" w:color="auto" w:fill="auto"/>
          </w:tcPr>
          <w:p w14:paraId="2C3AC66C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DADCEC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85A32B6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3C8F62F0" w14:textId="77777777" w:rsidTr="00C220B6">
        <w:tc>
          <w:tcPr>
            <w:tcW w:w="2510" w:type="dxa"/>
            <w:shd w:val="clear" w:color="auto" w:fill="auto"/>
          </w:tcPr>
          <w:p w14:paraId="6E1A903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0C1B0E6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05056F6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40DD94C" w14:textId="77777777" w:rsidTr="00C220B6">
        <w:tc>
          <w:tcPr>
            <w:tcW w:w="2510" w:type="dxa"/>
            <w:shd w:val="clear" w:color="auto" w:fill="auto"/>
          </w:tcPr>
          <w:p w14:paraId="63D3649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FC6885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692DC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38B1D99" w14:textId="77777777" w:rsidTr="00C220B6">
        <w:tc>
          <w:tcPr>
            <w:tcW w:w="2510" w:type="dxa"/>
            <w:shd w:val="clear" w:color="auto" w:fill="auto"/>
          </w:tcPr>
          <w:p w14:paraId="025626A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E16B48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8189EA7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7AFB4182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140D0AA5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535E1D81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5C9EB53A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4F9B6A54" w14:textId="77777777" w:rsidR="00B924B3" w:rsidRPr="00B924B3" w:rsidRDefault="00B924B3" w:rsidP="00B924B3">
      <w:pPr>
        <w:shd w:val="clear" w:color="auto" w:fill="FFFFFF"/>
        <w:spacing w:line="360" w:lineRule="auto"/>
        <w:jc w:val="both"/>
      </w:pPr>
    </w:p>
    <w:p w14:paraId="184B06D0" w14:textId="77777777" w:rsidR="00B924B3" w:rsidRPr="00B924B3" w:rsidRDefault="00B924B3" w:rsidP="00B924B3">
      <w:pPr>
        <w:shd w:val="clear" w:color="auto" w:fill="FFFFFF"/>
        <w:spacing w:line="360" w:lineRule="auto"/>
        <w:jc w:val="both"/>
      </w:pPr>
    </w:p>
    <w:p w14:paraId="11511B6D" w14:textId="77777777" w:rsidR="00B924B3" w:rsidRPr="00B924B3" w:rsidRDefault="00B924B3" w:rsidP="00B924B3">
      <w:pPr>
        <w:shd w:val="clear" w:color="auto" w:fill="FFFFFF"/>
        <w:spacing w:line="360" w:lineRule="auto"/>
        <w:jc w:val="both"/>
      </w:pPr>
    </w:p>
    <w:p w14:paraId="6F95F179" w14:textId="77777777" w:rsidR="00B924B3" w:rsidRDefault="00B924B3" w:rsidP="00B924B3">
      <w:pPr>
        <w:jc w:val="both"/>
        <w:rPr>
          <w:sz w:val="26"/>
          <w:szCs w:val="26"/>
        </w:rPr>
      </w:pPr>
    </w:p>
    <w:p w14:paraId="665D96BB" w14:textId="77777777" w:rsidR="00B924B3" w:rsidRDefault="00B924B3" w:rsidP="00B924B3">
      <w:pPr>
        <w:jc w:val="both"/>
        <w:rPr>
          <w:sz w:val="26"/>
          <w:szCs w:val="26"/>
        </w:rPr>
      </w:pPr>
    </w:p>
    <w:p w14:paraId="2F6C73CE" w14:textId="77777777" w:rsidR="00B924B3" w:rsidRDefault="00B924B3" w:rsidP="00B924B3">
      <w:pPr>
        <w:jc w:val="both"/>
        <w:rPr>
          <w:sz w:val="26"/>
          <w:szCs w:val="26"/>
        </w:rPr>
      </w:pPr>
    </w:p>
    <w:p w14:paraId="6EA36094" w14:textId="77777777" w:rsidR="00B924B3" w:rsidRDefault="00B924B3" w:rsidP="00B924B3">
      <w:pPr>
        <w:jc w:val="both"/>
        <w:rPr>
          <w:sz w:val="26"/>
          <w:szCs w:val="26"/>
        </w:rPr>
      </w:pPr>
    </w:p>
    <w:p w14:paraId="0CBCF731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4863DC28" w14:textId="77777777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t>Форма №2</w:t>
      </w:r>
    </w:p>
    <w:p w14:paraId="3A01BDB4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6FD76DB1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Анкета претендента на участие в тендере</w:t>
      </w:r>
    </w:p>
    <w:p w14:paraId="36980E32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B924B3" w:rsidRPr="00B924B3" w14:paraId="073CF96B" w14:textId="77777777" w:rsidTr="00C220B6">
        <w:tc>
          <w:tcPr>
            <w:tcW w:w="9496" w:type="dxa"/>
            <w:gridSpan w:val="20"/>
            <w:shd w:val="clear" w:color="auto" w:fill="auto"/>
          </w:tcPr>
          <w:p w14:paraId="0265676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 Информация о претенденте</w:t>
            </w:r>
          </w:p>
        </w:tc>
      </w:tr>
      <w:tr w:rsidR="00B924B3" w:rsidRPr="00B924B3" w14:paraId="34B0AEC5" w14:textId="77777777" w:rsidTr="00C220B6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4939424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539A368" w14:textId="77777777" w:rsidTr="00C220B6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792D9853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776F59E2" w14:textId="77777777" w:rsidTr="00C220B6">
        <w:tc>
          <w:tcPr>
            <w:tcW w:w="4066" w:type="dxa"/>
            <w:gridSpan w:val="13"/>
            <w:shd w:val="clear" w:color="auto" w:fill="auto"/>
          </w:tcPr>
          <w:p w14:paraId="6F3EC55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6257E6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F97E195" w14:textId="77777777" w:rsidTr="00C220B6">
        <w:tc>
          <w:tcPr>
            <w:tcW w:w="2813" w:type="dxa"/>
            <w:gridSpan w:val="8"/>
            <w:shd w:val="clear" w:color="auto" w:fill="auto"/>
          </w:tcPr>
          <w:p w14:paraId="05D827D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Владельцы</w:t>
            </w:r>
            <w:r w:rsidRPr="00B924B3">
              <w:rPr>
                <w:sz w:val="26"/>
                <w:szCs w:val="26"/>
                <w:lang w:val="en-US"/>
              </w:rPr>
              <w:t>/</w:t>
            </w:r>
            <w:r w:rsidRPr="00B924B3">
              <w:rPr>
                <w:sz w:val="26"/>
                <w:szCs w:val="26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07D3CF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15B4E25" w14:textId="77777777" w:rsidTr="00C220B6">
        <w:tc>
          <w:tcPr>
            <w:tcW w:w="4435" w:type="dxa"/>
            <w:gridSpan w:val="14"/>
            <w:shd w:val="clear" w:color="auto" w:fill="auto"/>
          </w:tcPr>
          <w:p w14:paraId="30B610E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53B27C6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BA5BE20" w14:textId="77777777" w:rsidTr="00C220B6">
        <w:tc>
          <w:tcPr>
            <w:tcW w:w="2271" w:type="dxa"/>
            <w:gridSpan w:val="4"/>
            <w:shd w:val="clear" w:color="auto" w:fill="auto"/>
          </w:tcPr>
          <w:p w14:paraId="26D182F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4E98EC1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7DA184A" w14:textId="77777777" w:rsidTr="00C220B6">
        <w:tc>
          <w:tcPr>
            <w:tcW w:w="1608" w:type="dxa"/>
            <w:gridSpan w:val="2"/>
            <w:shd w:val="clear" w:color="auto" w:fill="auto"/>
          </w:tcPr>
          <w:p w14:paraId="007BC7B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9752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AFFF91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903B4D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E3E921C" w14:textId="77777777" w:rsidR="00B924B3" w:rsidRPr="00B924B3" w:rsidRDefault="00B924B3" w:rsidP="00B924B3">
            <w:pPr>
              <w:ind w:left="77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781C1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6FDA109" w14:textId="77777777" w:rsidTr="00C220B6">
        <w:tc>
          <w:tcPr>
            <w:tcW w:w="2629" w:type="dxa"/>
            <w:gridSpan w:val="7"/>
            <w:shd w:val="clear" w:color="auto" w:fill="auto"/>
          </w:tcPr>
          <w:p w14:paraId="24E28D6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256621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40A9F6C" w14:textId="77777777" w:rsidTr="00C220B6">
        <w:tc>
          <w:tcPr>
            <w:tcW w:w="2629" w:type="dxa"/>
            <w:gridSpan w:val="7"/>
            <w:shd w:val="clear" w:color="auto" w:fill="auto"/>
          </w:tcPr>
          <w:p w14:paraId="2B17B53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F6B0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1D05491" w14:textId="77777777" w:rsidTr="00C220B6">
        <w:tc>
          <w:tcPr>
            <w:tcW w:w="2629" w:type="dxa"/>
            <w:gridSpan w:val="7"/>
            <w:shd w:val="clear" w:color="auto" w:fill="auto"/>
          </w:tcPr>
          <w:p w14:paraId="0692D9F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BF8EA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4DF05E8" w14:textId="77777777" w:rsidTr="00C220B6">
        <w:tc>
          <w:tcPr>
            <w:tcW w:w="1608" w:type="dxa"/>
            <w:gridSpan w:val="2"/>
            <w:shd w:val="clear" w:color="auto" w:fill="auto"/>
          </w:tcPr>
          <w:p w14:paraId="2049057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C64327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AF1304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1D642A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3C8BEBE" w14:textId="77777777" w:rsidR="00B924B3" w:rsidRPr="00B924B3" w:rsidRDefault="00B924B3" w:rsidP="00B924B3">
            <w:pPr>
              <w:ind w:left="77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74A34F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E6A8ECB" w14:textId="77777777" w:rsidTr="00C220B6">
        <w:tc>
          <w:tcPr>
            <w:tcW w:w="9496" w:type="dxa"/>
            <w:gridSpan w:val="20"/>
            <w:shd w:val="clear" w:color="auto" w:fill="auto"/>
          </w:tcPr>
          <w:p w14:paraId="7AF259C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254354B" w14:textId="77777777" w:rsidTr="00C220B6">
        <w:tc>
          <w:tcPr>
            <w:tcW w:w="9496" w:type="dxa"/>
            <w:gridSpan w:val="20"/>
            <w:shd w:val="clear" w:color="auto" w:fill="auto"/>
          </w:tcPr>
          <w:p w14:paraId="18F4CC7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2. Информация о лице, имеющем право действовать без доверенности</w:t>
            </w:r>
          </w:p>
        </w:tc>
      </w:tr>
      <w:tr w:rsidR="00B924B3" w:rsidRPr="00B924B3" w14:paraId="176B14B4" w14:textId="77777777" w:rsidTr="00C220B6">
        <w:tc>
          <w:tcPr>
            <w:tcW w:w="1712" w:type="dxa"/>
            <w:gridSpan w:val="3"/>
            <w:shd w:val="clear" w:color="auto" w:fill="auto"/>
          </w:tcPr>
          <w:p w14:paraId="738D25B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8ED6C9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43B86B4" w14:textId="77777777" w:rsidTr="00C220B6">
        <w:tc>
          <w:tcPr>
            <w:tcW w:w="2439" w:type="dxa"/>
            <w:gridSpan w:val="5"/>
            <w:shd w:val="clear" w:color="auto" w:fill="auto"/>
          </w:tcPr>
          <w:p w14:paraId="0205F3F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96C210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574AE34" w14:textId="77777777" w:rsidTr="00C220B6">
        <w:tc>
          <w:tcPr>
            <w:tcW w:w="3521" w:type="dxa"/>
            <w:gridSpan w:val="10"/>
            <w:shd w:val="clear" w:color="auto" w:fill="auto"/>
          </w:tcPr>
          <w:p w14:paraId="7AAB4F4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0C3C5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2FFEA3C" w14:textId="77777777" w:rsidTr="00C220B6">
        <w:tc>
          <w:tcPr>
            <w:tcW w:w="5864" w:type="dxa"/>
            <w:gridSpan w:val="17"/>
            <w:shd w:val="clear" w:color="auto" w:fill="auto"/>
          </w:tcPr>
          <w:p w14:paraId="684BC26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D6CD3A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1874237" w14:textId="77777777" w:rsidTr="00C220B6">
        <w:tc>
          <w:tcPr>
            <w:tcW w:w="836" w:type="dxa"/>
            <w:shd w:val="clear" w:color="auto" w:fill="auto"/>
          </w:tcPr>
          <w:p w14:paraId="7EC9C75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F1B37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5C7DD7A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2C8220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32CF1F8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F9002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7C7D730" w14:textId="77777777" w:rsidTr="00C220B6">
        <w:tc>
          <w:tcPr>
            <w:tcW w:w="1712" w:type="dxa"/>
            <w:gridSpan w:val="3"/>
            <w:shd w:val="clear" w:color="auto" w:fill="auto"/>
          </w:tcPr>
          <w:p w14:paraId="7D04095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1EE7A59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859B257" w14:textId="77777777" w:rsidTr="00C220B6">
        <w:tc>
          <w:tcPr>
            <w:tcW w:w="9496" w:type="dxa"/>
            <w:gridSpan w:val="20"/>
            <w:shd w:val="clear" w:color="auto" w:fill="auto"/>
          </w:tcPr>
          <w:p w14:paraId="08971DA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C456BAA" w14:textId="77777777" w:rsidTr="00C220B6">
        <w:tc>
          <w:tcPr>
            <w:tcW w:w="9496" w:type="dxa"/>
            <w:gridSpan w:val="20"/>
            <w:shd w:val="clear" w:color="auto" w:fill="auto"/>
          </w:tcPr>
          <w:p w14:paraId="141B743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3. Информация о банке претендента</w:t>
            </w:r>
          </w:p>
        </w:tc>
      </w:tr>
      <w:tr w:rsidR="00B924B3" w:rsidRPr="00B924B3" w14:paraId="56B87A7E" w14:textId="77777777" w:rsidTr="00C220B6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0E40603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D9B8C12" w14:textId="77777777" w:rsidTr="00C220B6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7E40236A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наименование банка (полное</w:t>
            </w:r>
            <w:r w:rsidRPr="00B924B3">
              <w:rPr>
                <w:sz w:val="20"/>
                <w:szCs w:val="20"/>
                <w:lang w:val="en-US"/>
              </w:rPr>
              <w:t>/</w:t>
            </w:r>
            <w:r w:rsidRPr="00B924B3">
              <w:rPr>
                <w:sz w:val="20"/>
                <w:szCs w:val="20"/>
              </w:rPr>
              <w:t>сокращенное)</w:t>
            </w:r>
          </w:p>
        </w:tc>
      </w:tr>
      <w:tr w:rsidR="00B924B3" w:rsidRPr="00B924B3" w14:paraId="2957B104" w14:textId="77777777" w:rsidTr="00C220B6">
        <w:tc>
          <w:tcPr>
            <w:tcW w:w="2629" w:type="dxa"/>
            <w:gridSpan w:val="7"/>
            <w:shd w:val="clear" w:color="auto" w:fill="auto"/>
          </w:tcPr>
          <w:p w14:paraId="5359846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C39329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EBD6930" w14:textId="77777777" w:rsidTr="00C220B6">
        <w:tc>
          <w:tcPr>
            <w:tcW w:w="2629" w:type="dxa"/>
            <w:gridSpan w:val="7"/>
            <w:shd w:val="clear" w:color="auto" w:fill="auto"/>
          </w:tcPr>
          <w:p w14:paraId="242EA33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38811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4D7A6BD" w14:textId="77777777" w:rsidTr="00C220B6">
        <w:tc>
          <w:tcPr>
            <w:tcW w:w="2629" w:type="dxa"/>
            <w:gridSpan w:val="7"/>
            <w:shd w:val="clear" w:color="auto" w:fill="auto"/>
          </w:tcPr>
          <w:p w14:paraId="1379066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F70DC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3F7B209" w14:textId="77777777" w:rsidTr="00C220B6">
        <w:tc>
          <w:tcPr>
            <w:tcW w:w="3153" w:type="dxa"/>
            <w:gridSpan w:val="9"/>
            <w:shd w:val="clear" w:color="auto" w:fill="auto"/>
          </w:tcPr>
          <w:p w14:paraId="502483A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3DB026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CD6BEC0" w14:textId="77777777" w:rsidTr="00C220B6">
        <w:tc>
          <w:tcPr>
            <w:tcW w:w="1608" w:type="dxa"/>
            <w:gridSpan w:val="2"/>
            <w:shd w:val="clear" w:color="auto" w:fill="auto"/>
          </w:tcPr>
          <w:p w14:paraId="7075D8D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40C743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CD3402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F51718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227D6C4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0B00C5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5AD07E3" w14:textId="77777777" w:rsidTr="00C220B6">
        <w:tc>
          <w:tcPr>
            <w:tcW w:w="1608" w:type="dxa"/>
            <w:gridSpan w:val="2"/>
            <w:shd w:val="clear" w:color="auto" w:fill="auto"/>
          </w:tcPr>
          <w:p w14:paraId="15608E5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4424B9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E5BD15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7A50B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67673BD" w14:textId="77777777" w:rsidR="00B924B3" w:rsidRPr="00B924B3" w:rsidRDefault="00B924B3" w:rsidP="00B924B3">
            <w:pPr>
              <w:ind w:left="77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42E08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</w:tbl>
    <w:p w14:paraId="0A14960A" w14:textId="77777777" w:rsidR="00B924B3" w:rsidRPr="00B924B3" w:rsidRDefault="00B924B3" w:rsidP="00B924B3">
      <w:pPr>
        <w:jc w:val="both"/>
        <w:rPr>
          <w:sz w:val="22"/>
          <w:szCs w:val="22"/>
        </w:rPr>
      </w:pPr>
    </w:p>
    <w:p w14:paraId="52CCB9CD" w14:textId="77777777" w:rsidR="00B924B3" w:rsidRPr="00B924B3" w:rsidRDefault="00B924B3" w:rsidP="00B924B3">
      <w:pPr>
        <w:jc w:val="both"/>
        <w:rPr>
          <w:sz w:val="26"/>
          <w:szCs w:val="26"/>
        </w:rPr>
      </w:pPr>
      <w:r w:rsidRPr="00B924B3">
        <w:rPr>
          <w:sz w:val="26"/>
          <w:szCs w:val="26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1300C1D8" w14:textId="77777777" w:rsidR="00B924B3" w:rsidRPr="00B924B3" w:rsidRDefault="00B924B3" w:rsidP="00B924B3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224ACD13" w14:textId="77777777" w:rsidTr="00C220B6">
        <w:tc>
          <w:tcPr>
            <w:tcW w:w="2510" w:type="dxa"/>
            <w:shd w:val="clear" w:color="auto" w:fill="auto"/>
          </w:tcPr>
          <w:p w14:paraId="1F19432D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732E8AB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714C15C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12061680" w14:textId="77777777" w:rsidTr="00C220B6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AAA25E6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C7CB3C8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3709E795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4B9EB5FD" w14:textId="77777777" w:rsidTr="00C220B6">
        <w:tc>
          <w:tcPr>
            <w:tcW w:w="2510" w:type="dxa"/>
            <w:shd w:val="clear" w:color="auto" w:fill="auto"/>
          </w:tcPr>
          <w:p w14:paraId="0E99D80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3F01993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3B5F21C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B301910" w14:textId="77777777" w:rsidTr="00C220B6">
        <w:tc>
          <w:tcPr>
            <w:tcW w:w="2510" w:type="dxa"/>
            <w:shd w:val="clear" w:color="auto" w:fill="auto"/>
          </w:tcPr>
          <w:p w14:paraId="22B892B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DE0335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D1F774A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BB73E9D" w14:textId="77777777" w:rsidTr="00C220B6">
        <w:tc>
          <w:tcPr>
            <w:tcW w:w="2510" w:type="dxa"/>
            <w:shd w:val="clear" w:color="auto" w:fill="auto"/>
          </w:tcPr>
          <w:p w14:paraId="7F3E6A14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878776E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08A7BAB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37B09AEA" w14:textId="77777777" w:rsidTr="00C220B6">
        <w:tc>
          <w:tcPr>
            <w:tcW w:w="2510" w:type="dxa"/>
            <w:shd w:val="clear" w:color="auto" w:fill="auto"/>
          </w:tcPr>
          <w:p w14:paraId="7FE9F1A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4CE8DE6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CA9C32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FFD0886" w14:textId="77777777" w:rsidTr="00C220B6">
        <w:tc>
          <w:tcPr>
            <w:tcW w:w="2510" w:type="dxa"/>
            <w:shd w:val="clear" w:color="auto" w:fill="auto"/>
          </w:tcPr>
          <w:p w14:paraId="0D33E47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AD1755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08E591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CAFC8C6" w14:textId="77777777" w:rsidTr="00C220B6">
        <w:tc>
          <w:tcPr>
            <w:tcW w:w="2510" w:type="dxa"/>
            <w:shd w:val="clear" w:color="auto" w:fill="auto"/>
          </w:tcPr>
          <w:p w14:paraId="493CBAA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9D12E1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8E24CFA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4EB5FF03" w14:textId="77777777" w:rsidR="00B924B3" w:rsidRPr="00B924B3" w:rsidRDefault="00B924B3" w:rsidP="00B924B3">
      <w:pPr>
        <w:ind w:firstLine="7200"/>
        <w:rPr>
          <w:b/>
          <w:sz w:val="26"/>
          <w:szCs w:val="26"/>
        </w:rPr>
      </w:pPr>
    </w:p>
    <w:p w14:paraId="370500F0" w14:textId="77777777" w:rsidR="00B924B3" w:rsidRPr="00B924B3" w:rsidRDefault="00B924B3" w:rsidP="00B924B3">
      <w:pPr>
        <w:ind w:firstLine="7200"/>
        <w:rPr>
          <w:b/>
          <w:sz w:val="26"/>
          <w:szCs w:val="26"/>
        </w:rPr>
      </w:pPr>
    </w:p>
    <w:p w14:paraId="5601D1C6" w14:textId="77777777" w:rsidR="00B924B3" w:rsidRPr="00B924B3" w:rsidRDefault="00B924B3" w:rsidP="00B924B3">
      <w:pPr>
        <w:ind w:firstLine="7200"/>
        <w:rPr>
          <w:b/>
          <w:sz w:val="26"/>
          <w:szCs w:val="26"/>
        </w:rPr>
      </w:pPr>
    </w:p>
    <w:p w14:paraId="1ED989ED" w14:textId="77777777" w:rsidR="00B924B3" w:rsidRDefault="00B924B3" w:rsidP="00B924B3">
      <w:pPr>
        <w:jc w:val="right"/>
        <w:rPr>
          <w:sz w:val="26"/>
          <w:szCs w:val="26"/>
        </w:rPr>
      </w:pPr>
    </w:p>
    <w:p w14:paraId="1A8CF947" w14:textId="77777777" w:rsidR="00B924B3" w:rsidRDefault="00B924B3" w:rsidP="00B924B3">
      <w:pPr>
        <w:jc w:val="right"/>
        <w:rPr>
          <w:sz w:val="26"/>
          <w:szCs w:val="26"/>
        </w:rPr>
      </w:pPr>
    </w:p>
    <w:p w14:paraId="2D43EAC4" w14:textId="77777777" w:rsidR="00B924B3" w:rsidRDefault="00B924B3" w:rsidP="00B924B3">
      <w:pPr>
        <w:jc w:val="right"/>
        <w:rPr>
          <w:sz w:val="26"/>
          <w:szCs w:val="26"/>
        </w:rPr>
      </w:pPr>
    </w:p>
    <w:p w14:paraId="2192301B" w14:textId="77777777" w:rsidR="00B924B3" w:rsidRDefault="00B924B3" w:rsidP="00B924B3">
      <w:pPr>
        <w:jc w:val="right"/>
        <w:rPr>
          <w:sz w:val="26"/>
          <w:szCs w:val="26"/>
        </w:rPr>
      </w:pPr>
    </w:p>
    <w:p w14:paraId="004C398E" w14:textId="77777777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t>Форма №3</w:t>
      </w:r>
    </w:p>
    <w:p w14:paraId="0748A37A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08B43D37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Коммерческое предложение</w:t>
      </w:r>
    </w:p>
    <w:p w14:paraId="059D2A30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B924B3" w:rsidRPr="00B924B3" w14:paraId="7B7D3792" w14:textId="77777777" w:rsidTr="00C220B6">
        <w:tc>
          <w:tcPr>
            <w:tcW w:w="5316" w:type="dxa"/>
            <w:gridSpan w:val="5"/>
            <w:shd w:val="clear" w:color="auto" w:fill="auto"/>
          </w:tcPr>
          <w:p w14:paraId="7968150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Изучив приглашение к участию в тендере 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8FBC38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5D896890" w14:textId="77777777" w:rsidR="00B924B3" w:rsidRPr="00B924B3" w:rsidRDefault="00B924B3" w:rsidP="00B924B3">
            <w:pPr>
              <w:ind w:right="-185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и приложения к нему</w:t>
            </w:r>
          </w:p>
        </w:tc>
      </w:tr>
      <w:tr w:rsidR="00B924B3" w:rsidRPr="00B924B3" w14:paraId="1571B87F" w14:textId="77777777" w:rsidTr="00C220B6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DC9E56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EED9B71" w14:textId="77777777" w:rsidTr="00C220B6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46BF9616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567B1C5B" w14:textId="77777777" w:rsidTr="00C220B6">
        <w:tc>
          <w:tcPr>
            <w:tcW w:w="9469" w:type="dxa"/>
            <w:gridSpan w:val="8"/>
            <w:shd w:val="clear" w:color="auto" w:fill="auto"/>
          </w:tcPr>
          <w:p w14:paraId="3C71028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предлагает произвести</w:t>
            </w:r>
          </w:p>
        </w:tc>
      </w:tr>
      <w:tr w:rsidR="00B924B3" w:rsidRPr="00B924B3" w14:paraId="14038945" w14:textId="77777777" w:rsidTr="00C220B6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BFBC00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6BA06BF" w14:textId="77777777" w:rsidTr="00C220B6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6B5C7AC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B924B3" w:rsidRPr="00B924B3" w14:paraId="1B22FC07" w14:textId="77777777" w:rsidTr="00C220B6">
        <w:tc>
          <w:tcPr>
            <w:tcW w:w="9469" w:type="dxa"/>
            <w:gridSpan w:val="8"/>
            <w:shd w:val="clear" w:color="auto" w:fill="auto"/>
          </w:tcPr>
          <w:p w14:paraId="09A1B17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на следующих условиях:</w:t>
            </w:r>
          </w:p>
        </w:tc>
      </w:tr>
      <w:tr w:rsidR="00B924B3" w:rsidRPr="00B924B3" w14:paraId="219FBB84" w14:textId="77777777" w:rsidTr="00C220B6">
        <w:tc>
          <w:tcPr>
            <w:tcW w:w="9469" w:type="dxa"/>
            <w:gridSpan w:val="8"/>
            <w:shd w:val="clear" w:color="auto" w:fill="auto"/>
          </w:tcPr>
          <w:p w14:paraId="282B566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BB85211" w14:textId="77777777" w:rsidTr="00C220B6">
        <w:tc>
          <w:tcPr>
            <w:tcW w:w="2442" w:type="dxa"/>
            <w:shd w:val="clear" w:color="auto" w:fill="auto"/>
          </w:tcPr>
          <w:p w14:paraId="07E96C9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0F82BE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4AEDA48" w14:textId="77777777" w:rsidTr="00C220B6">
        <w:tc>
          <w:tcPr>
            <w:tcW w:w="9469" w:type="dxa"/>
            <w:gridSpan w:val="8"/>
            <w:shd w:val="clear" w:color="auto" w:fill="auto"/>
          </w:tcPr>
          <w:p w14:paraId="193155A2" w14:textId="77777777" w:rsidR="00B924B3" w:rsidRPr="00B924B3" w:rsidRDefault="00B924B3" w:rsidP="00B924B3">
            <w:pPr>
              <w:jc w:val="both"/>
              <w:rPr>
                <w:sz w:val="20"/>
                <w:szCs w:val="20"/>
              </w:rPr>
            </w:pPr>
          </w:p>
        </w:tc>
      </w:tr>
      <w:tr w:rsidR="00B924B3" w:rsidRPr="00B924B3" w14:paraId="6ADDFB5B" w14:textId="77777777" w:rsidTr="00C220B6">
        <w:tc>
          <w:tcPr>
            <w:tcW w:w="9469" w:type="dxa"/>
            <w:gridSpan w:val="8"/>
            <w:shd w:val="clear" w:color="auto" w:fill="auto"/>
          </w:tcPr>
          <w:p w14:paraId="12F8B90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DD4C8D2" w14:textId="77777777" w:rsidTr="00C220B6">
        <w:tc>
          <w:tcPr>
            <w:tcW w:w="2442" w:type="dxa"/>
            <w:shd w:val="clear" w:color="auto" w:fill="auto"/>
          </w:tcPr>
          <w:p w14:paraId="6100C16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08634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BBA0286" w14:textId="77777777" w:rsidTr="00C220B6">
        <w:tc>
          <w:tcPr>
            <w:tcW w:w="9469" w:type="dxa"/>
            <w:gridSpan w:val="8"/>
            <w:shd w:val="clear" w:color="auto" w:fill="auto"/>
          </w:tcPr>
          <w:p w14:paraId="47290538" w14:textId="77777777" w:rsidR="00B924B3" w:rsidRPr="00B924B3" w:rsidRDefault="00B924B3" w:rsidP="00B924B3">
            <w:pPr>
              <w:jc w:val="both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B924B3" w:rsidRPr="00B924B3" w14:paraId="5AB54441" w14:textId="77777777" w:rsidTr="00C220B6">
        <w:tc>
          <w:tcPr>
            <w:tcW w:w="9469" w:type="dxa"/>
            <w:gridSpan w:val="8"/>
            <w:shd w:val="clear" w:color="auto" w:fill="auto"/>
          </w:tcPr>
          <w:p w14:paraId="79FF859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51325C7A" w14:textId="77777777" w:rsidTr="00C220B6">
        <w:tc>
          <w:tcPr>
            <w:tcW w:w="3341" w:type="dxa"/>
            <w:gridSpan w:val="3"/>
            <w:shd w:val="clear" w:color="auto" w:fill="auto"/>
          </w:tcPr>
          <w:p w14:paraId="77084D3F" w14:textId="77777777" w:rsidR="00B924B3" w:rsidRPr="00B924B3" w:rsidRDefault="00B924B3" w:rsidP="00B924B3">
            <w:pPr>
              <w:ind w:right="-115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4886FB6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896990A" w14:textId="77777777" w:rsidTr="00C220B6">
        <w:tc>
          <w:tcPr>
            <w:tcW w:w="9469" w:type="dxa"/>
            <w:gridSpan w:val="8"/>
            <w:shd w:val="clear" w:color="auto" w:fill="auto"/>
          </w:tcPr>
          <w:p w14:paraId="1412997A" w14:textId="77777777" w:rsidR="00B924B3" w:rsidRPr="00B924B3" w:rsidRDefault="00B924B3" w:rsidP="00B924B3">
            <w:pPr>
              <w:ind w:right="-108"/>
            </w:pPr>
            <w:r w:rsidRPr="00B924B3">
              <w:rPr>
                <w:sz w:val="20"/>
                <w:szCs w:val="20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B924B3" w:rsidRPr="00B924B3" w14:paraId="55AE9192" w14:textId="77777777" w:rsidTr="00C220B6">
        <w:tc>
          <w:tcPr>
            <w:tcW w:w="2615" w:type="dxa"/>
            <w:gridSpan w:val="2"/>
            <w:shd w:val="clear" w:color="auto" w:fill="auto"/>
          </w:tcPr>
          <w:p w14:paraId="3479E58E" w14:textId="77777777" w:rsidR="00B924B3" w:rsidRPr="00B924B3" w:rsidRDefault="00B924B3" w:rsidP="00B924B3">
            <w:pPr>
              <w:ind w:right="-121"/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8590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152BE5E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окончание(месяц,</w:t>
            </w:r>
            <w:r w:rsidRPr="00B924B3">
              <w:rPr>
                <w:sz w:val="20"/>
                <w:szCs w:val="20"/>
              </w:rPr>
              <w:t xml:space="preserve"> </w:t>
            </w:r>
            <w:r w:rsidRPr="00B924B3">
              <w:rPr>
                <w:sz w:val="26"/>
                <w:szCs w:val="26"/>
              </w:rPr>
              <w:t>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501F23D5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77B54FAE" w14:textId="77777777" w:rsidTr="00C220B6">
        <w:tc>
          <w:tcPr>
            <w:tcW w:w="9469" w:type="dxa"/>
            <w:gridSpan w:val="8"/>
            <w:shd w:val="clear" w:color="auto" w:fill="auto"/>
          </w:tcPr>
          <w:p w14:paraId="25137D2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0BD204A9" w14:textId="77777777" w:rsidTr="00C220B6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1BEB27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C43169E" w14:textId="77777777" w:rsidTr="00C220B6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1309710F" w14:textId="77777777" w:rsidR="00B924B3" w:rsidRPr="00B924B3" w:rsidRDefault="00B924B3" w:rsidP="00B924B3">
            <w:pPr>
              <w:jc w:val="center"/>
              <w:rPr>
                <w:sz w:val="18"/>
                <w:szCs w:val="18"/>
              </w:rPr>
            </w:pPr>
            <w:r w:rsidRPr="00B924B3">
              <w:rPr>
                <w:sz w:val="18"/>
                <w:szCs w:val="18"/>
              </w:rPr>
              <w:t>организация</w:t>
            </w:r>
            <w:ins w:id="0" w:author="Сергеева" w:date="2013-12-19T09:39:00Z">
              <w:r w:rsidRPr="00B924B3">
                <w:rPr>
                  <w:sz w:val="18"/>
                  <w:szCs w:val="18"/>
                </w:rPr>
                <w:t xml:space="preserve"> </w:t>
              </w:r>
            </w:ins>
            <w:r w:rsidRPr="00B924B3">
              <w:rPr>
                <w:sz w:val="18"/>
                <w:szCs w:val="18"/>
              </w:rPr>
              <w:t>(полное наименование)/индивидуальный предприниматель (Ф.И.О. полностью)</w:t>
            </w:r>
          </w:p>
        </w:tc>
      </w:tr>
      <w:tr w:rsidR="00B924B3" w:rsidRPr="00B924B3" w14:paraId="57C35A9C" w14:textId="77777777" w:rsidTr="00C220B6">
        <w:tc>
          <w:tcPr>
            <w:tcW w:w="9469" w:type="dxa"/>
            <w:gridSpan w:val="8"/>
            <w:shd w:val="clear" w:color="auto" w:fill="auto"/>
          </w:tcPr>
          <w:p w14:paraId="64C7959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дает свое согласие на отклонение без рассмотрения Коммерческого предложения не заполненного полностью, не подписанного руководителем, не скрепленного печатью организации.</w:t>
            </w:r>
          </w:p>
        </w:tc>
      </w:tr>
      <w:tr w:rsidR="00B924B3" w:rsidRPr="00B924B3" w14:paraId="2337270B" w14:textId="77777777" w:rsidTr="00C220B6">
        <w:tc>
          <w:tcPr>
            <w:tcW w:w="9469" w:type="dxa"/>
            <w:gridSpan w:val="8"/>
            <w:shd w:val="clear" w:color="auto" w:fill="auto"/>
          </w:tcPr>
          <w:p w14:paraId="7C7803C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3F1284C" w14:textId="77777777" w:rsidTr="00C220B6">
        <w:tc>
          <w:tcPr>
            <w:tcW w:w="7477" w:type="dxa"/>
            <w:gridSpan w:val="7"/>
            <w:shd w:val="clear" w:color="auto" w:fill="auto"/>
          </w:tcPr>
          <w:p w14:paraId="15E19AC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AFC811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498D872" w14:textId="77777777" w:rsidTr="00C220B6">
        <w:tc>
          <w:tcPr>
            <w:tcW w:w="9469" w:type="dxa"/>
            <w:gridSpan w:val="8"/>
            <w:shd w:val="clear" w:color="auto" w:fill="auto"/>
          </w:tcPr>
          <w:p w14:paraId="25A3B66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календарных дней с указанной ниже даты.</w:t>
            </w:r>
          </w:p>
        </w:tc>
      </w:tr>
    </w:tbl>
    <w:p w14:paraId="46B45725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7EB2E16D" w14:textId="77777777" w:rsidTr="00C220B6">
        <w:tc>
          <w:tcPr>
            <w:tcW w:w="2510" w:type="dxa"/>
            <w:shd w:val="clear" w:color="auto" w:fill="auto"/>
          </w:tcPr>
          <w:p w14:paraId="0F7FF618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B10AD6B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D9AC47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5978F7A9" w14:textId="77777777" w:rsidTr="00C220B6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F7F174C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9AD8C76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1F25A24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446B42EA" w14:textId="77777777" w:rsidTr="00C220B6">
        <w:tc>
          <w:tcPr>
            <w:tcW w:w="2510" w:type="dxa"/>
            <w:shd w:val="clear" w:color="auto" w:fill="auto"/>
          </w:tcPr>
          <w:p w14:paraId="10C1ED6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7ABD6E8B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5046BA7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2FE08C3" w14:textId="77777777" w:rsidTr="00C220B6">
        <w:tc>
          <w:tcPr>
            <w:tcW w:w="2510" w:type="dxa"/>
            <w:shd w:val="clear" w:color="auto" w:fill="auto"/>
          </w:tcPr>
          <w:p w14:paraId="61F2D7E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C50E0E1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5CFE12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4B640E82" w14:textId="77777777" w:rsidTr="00C220B6">
        <w:tc>
          <w:tcPr>
            <w:tcW w:w="2510" w:type="dxa"/>
            <w:shd w:val="clear" w:color="auto" w:fill="auto"/>
          </w:tcPr>
          <w:p w14:paraId="36A2E806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2ABF716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A32D6B7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536B3DD3" w14:textId="77777777" w:rsidTr="00C220B6">
        <w:tc>
          <w:tcPr>
            <w:tcW w:w="2510" w:type="dxa"/>
            <w:shd w:val="clear" w:color="auto" w:fill="auto"/>
          </w:tcPr>
          <w:p w14:paraId="588D7DDF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4722BC63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AA1FCC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1B72C080" w14:textId="77777777" w:rsidTr="00C220B6">
        <w:tc>
          <w:tcPr>
            <w:tcW w:w="2510" w:type="dxa"/>
            <w:shd w:val="clear" w:color="auto" w:fill="auto"/>
          </w:tcPr>
          <w:p w14:paraId="542FB83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5BA294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1CDB3A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93BFA71" w14:textId="77777777" w:rsidTr="00C220B6">
        <w:tc>
          <w:tcPr>
            <w:tcW w:w="2510" w:type="dxa"/>
            <w:shd w:val="clear" w:color="auto" w:fill="auto"/>
          </w:tcPr>
          <w:p w14:paraId="1C4FC160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ABA2F4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3B59C5B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4D03A168" w14:textId="77777777" w:rsidR="00B924B3" w:rsidRPr="00B924B3" w:rsidRDefault="00B924B3" w:rsidP="00B924B3">
      <w:pPr>
        <w:jc w:val="both"/>
      </w:pPr>
    </w:p>
    <w:p w14:paraId="1F540340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750D7A60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211CA3B2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62C0B004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152D66D1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09CE1FD8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43A8529F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2B767D99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7BBD1645" w14:textId="77777777" w:rsidR="00B924B3" w:rsidRDefault="00B924B3" w:rsidP="00B924B3">
      <w:pPr>
        <w:jc w:val="both"/>
        <w:rPr>
          <w:sz w:val="26"/>
          <w:szCs w:val="26"/>
        </w:rPr>
      </w:pPr>
    </w:p>
    <w:p w14:paraId="200C3E0B" w14:textId="77777777" w:rsidR="00B924B3" w:rsidRDefault="00B924B3" w:rsidP="00B924B3">
      <w:pPr>
        <w:jc w:val="both"/>
        <w:rPr>
          <w:sz w:val="26"/>
          <w:szCs w:val="26"/>
        </w:rPr>
      </w:pPr>
    </w:p>
    <w:p w14:paraId="10B4F1E8" w14:textId="77777777" w:rsidR="00B924B3" w:rsidRDefault="00B924B3" w:rsidP="00B924B3">
      <w:pPr>
        <w:jc w:val="both"/>
        <w:rPr>
          <w:sz w:val="26"/>
          <w:szCs w:val="26"/>
        </w:rPr>
      </w:pPr>
    </w:p>
    <w:p w14:paraId="08B116D2" w14:textId="77777777" w:rsidR="00B924B3" w:rsidRDefault="00B924B3" w:rsidP="00B924B3">
      <w:pPr>
        <w:jc w:val="both"/>
        <w:rPr>
          <w:sz w:val="26"/>
          <w:szCs w:val="26"/>
        </w:rPr>
      </w:pPr>
    </w:p>
    <w:p w14:paraId="0CC518FC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005C32D9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6C176441" w14:textId="77777777" w:rsidR="00B924B3" w:rsidRPr="00B924B3" w:rsidRDefault="00B924B3" w:rsidP="00B924B3">
      <w:pPr>
        <w:jc w:val="right"/>
        <w:rPr>
          <w:sz w:val="26"/>
          <w:szCs w:val="26"/>
        </w:rPr>
      </w:pPr>
      <w:r w:rsidRPr="00B924B3">
        <w:rPr>
          <w:sz w:val="26"/>
          <w:szCs w:val="26"/>
        </w:rPr>
        <w:t>Форма №4</w:t>
      </w:r>
    </w:p>
    <w:p w14:paraId="586DFF02" w14:textId="77777777" w:rsidR="00B924B3" w:rsidRPr="00B924B3" w:rsidRDefault="00B924B3" w:rsidP="00B924B3">
      <w:pPr>
        <w:jc w:val="both"/>
        <w:rPr>
          <w:sz w:val="26"/>
          <w:szCs w:val="26"/>
        </w:rPr>
      </w:pPr>
    </w:p>
    <w:p w14:paraId="0EDCDF73" w14:textId="77777777" w:rsidR="00B924B3" w:rsidRPr="00B924B3" w:rsidRDefault="00B924B3" w:rsidP="00B924B3">
      <w:pPr>
        <w:jc w:val="center"/>
        <w:rPr>
          <w:b/>
          <w:sz w:val="26"/>
          <w:szCs w:val="26"/>
        </w:rPr>
      </w:pPr>
      <w:r w:rsidRPr="00B924B3">
        <w:rPr>
          <w:b/>
          <w:sz w:val="26"/>
          <w:szCs w:val="26"/>
        </w:rPr>
        <w:t>Основные сведения о претенденте на участие в тендере</w:t>
      </w:r>
    </w:p>
    <w:p w14:paraId="4A74EB96" w14:textId="77777777" w:rsidR="00B924B3" w:rsidRPr="00B924B3" w:rsidRDefault="00B924B3" w:rsidP="00B924B3">
      <w:pPr>
        <w:jc w:val="both"/>
        <w:rPr>
          <w:sz w:val="26"/>
          <w:szCs w:val="26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B924B3" w:rsidRPr="00B924B3" w14:paraId="39C3DCD4" w14:textId="77777777" w:rsidTr="00C220B6">
        <w:tc>
          <w:tcPr>
            <w:tcW w:w="1601" w:type="dxa"/>
            <w:gridSpan w:val="2"/>
            <w:shd w:val="clear" w:color="auto" w:fill="auto"/>
          </w:tcPr>
          <w:p w14:paraId="027EA4CD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F84EEA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E9B2CCE" w14:textId="77777777" w:rsidTr="00C220B6">
        <w:tc>
          <w:tcPr>
            <w:tcW w:w="9468" w:type="dxa"/>
            <w:gridSpan w:val="7"/>
            <w:shd w:val="clear" w:color="auto" w:fill="auto"/>
          </w:tcPr>
          <w:p w14:paraId="29FB73EE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18"/>
                <w:szCs w:val="18"/>
              </w:rPr>
              <w:t xml:space="preserve">                                             организация(полное наименование)/индивидуальный предприниматель (Ф.И.О. полностью)</w:t>
            </w:r>
          </w:p>
        </w:tc>
      </w:tr>
      <w:tr w:rsidR="00B924B3" w:rsidRPr="00B924B3" w14:paraId="002D5995" w14:textId="77777777" w:rsidTr="00C220B6">
        <w:tc>
          <w:tcPr>
            <w:tcW w:w="2269" w:type="dxa"/>
            <w:gridSpan w:val="3"/>
            <w:shd w:val="clear" w:color="auto" w:fill="auto"/>
          </w:tcPr>
          <w:p w14:paraId="1212AF49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1DB2BD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2F31B83E" w14:textId="77777777" w:rsidTr="00C220B6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6D25C7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3FC4ACA5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5EC2E" w14:textId="77777777" w:rsidR="00B924B3" w:rsidRPr="00B924B3" w:rsidRDefault="00B924B3" w:rsidP="00B924B3">
            <w:pPr>
              <w:jc w:val="center"/>
            </w:pPr>
            <w:r w:rsidRPr="00B924B3">
              <w:t>№</w:t>
            </w:r>
          </w:p>
          <w:p w14:paraId="43F26964" w14:textId="77777777" w:rsidR="00B924B3" w:rsidRPr="00B924B3" w:rsidRDefault="00B924B3" w:rsidP="00B924B3">
            <w:pPr>
              <w:jc w:val="center"/>
            </w:pPr>
            <w:r w:rsidRPr="00B924B3">
              <w:t>п</w:t>
            </w:r>
            <w:r w:rsidRPr="00B924B3">
              <w:rPr>
                <w:lang w:val="en-US"/>
              </w:rPr>
              <w:t>/</w:t>
            </w:r>
            <w:r w:rsidRPr="00B924B3"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C20283" w14:textId="77777777" w:rsidR="00B924B3" w:rsidRPr="00B924B3" w:rsidRDefault="00B924B3" w:rsidP="00B924B3">
            <w:pPr>
              <w:jc w:val="center"/>
            </w:pPr>
            <w:r w:rsidRPr="00B924B3"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E7259F" w14:textId="77777777" w:rsidR="00B924B3" w:rsidRPr="00B924B3" w:rsidRDefault="00B924B3" w:rsidP="00B924B3">
            <w:pPr>
              <w:ind w:left="-108" w:right="-108"/>
              <w:jc w:val="center"/>
            </w:pPr>
            <w:r w:rsidRPr="00B924B3"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9B09EC" w14:textId="77777777" w:rsidR="00B924B3" w:rsidRPr="00B924B3" w:rsidRDefault="00B924B3" w:rsidP="00B924B3">
            <w:pPr>
              <w:ind w:left="-236" w:right="-211"/>
              <w:jc w:val="center"/>
            </w:pPr>
            <w:r w:rsidRPr="00B924B3"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86F51" w14:textId="77777777" w:rsidR="00B924B3" w:rsidRPr="00B924B3" w:rsidRDefault="00B924B3" w:rsidP="00B924B3">
            <w:pPr>
              <w:jc w:val="center"/>
            </w:pPr>
            <w:r w:rsidRPr="00B924B3">
              <w:t xml:space="preserve">Пояснения и </w:t>
            </w:r>
          </w:p>
          <w:p w14:paraId="2C331BF7" w14:textId="77777777" w:rsidR="00B924B3" w:rsidRPr="00B924B3" w:rsidRDefault="00B924B3" w:rsidP="00B924B3">
            <w:pPr>
              <w:jc w:val="center"/>
            </w:pPr>
            <w:r w:rsidRPr="00B924B3">
              <w:t>подтверждения</w:t>
            </w:r>
          </w:p>
        </w:tc>
      </w:tr>
      <w:tr w:rsidR="00B924B3" w:rsidRPr="00B924B3" w14:paraId="33C5E310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0E94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DC3F66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78FACE" w14:textId="77777777" w:rsidR="00B924B3" w:rsidRPr="00B924B3" w:rsidRDefault="00B924B3" w:rsidP="00B924B3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3A8700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06DB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6"/>
                <w:szCs w:val="26"/>
              </w:rPr>
              <w:t>5</w:t>
            </w:r>
          </w:p>
        </w:tc>
      </w:tr>
      <w:tr w:rsidR="00B924B3" w:rsidRPr="00B924B3" w14:paraId="25953878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BF0B" w14:textId="77777777" w:rsidR="00B924B3" w:rsidRPr="00B924B3" w:rsidRDefault="00B924B3" w:rsidP="00B924B3">
            <w:pPr>
              <w:jc w:val="both"/>
            </w:pPr>
            <w:r w:rsidRPr="00B924B3"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41E7DB" w14:textId="77777777" w:rsidR="00B924B3" w:rsidRPr="00B924B3" w:rsidRDefault="00B924B3" w:rsidP="00B924B3">
            <w:r w:rsidRPr="00B924B3">
              <w:t xml:space="preserve">Объем выполненных работ (оказанных услуг) по предмету тендера за последние 12 месяцев, </w:t>
            </w:r>
          </w:p>
          <w:p w14:paraId="0B6894C1" w14:textId="77777777" w:rsidR="00B924B3" w:rsidRPr="00B924B3" w:rsidRDefault="00B924B3" w:rsidP="00B924B3">
            <w:r w:rsidRPr="00B924B3"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1F5B92" w14:textId="77777777" w:rsidR="00B924B3" w:rsidRPr="00B924B3" w:rsidRDefault="00B924B3" w:rsidP="00B924B3">
            <w:pPr>
              <w:ind w:left="-108" w:right="-108"/>
              <w:jc w:val="center"/>
            </w:pPr>
            <w:r w:rsidRPr="00B924B3">
              <w:t>руб. с НДС</w:t>
            </w:r>
          </w:p>
          <w:p w14:paraId="3C08D75E" w14:textId="77777777" w:rsidR="00B924B3" w:rsidRPr="00B924B3" w:rsidRDefault="00B924B3" w:rsidP="00B924B3">
            <w:pPr>
              <w:ind w:left="-108" w:right="-108"/>
              <w:jc w:val="center"/>
            </w:pPr>
          </w:p>
          <w:p w14:paraId="3A3AF722" w14:textId="77777777" w:rsidR="00B924B3" w:rsidRPr="00B924B3" w:rsidRDefault="00B924B3" w:rsidP="00B924B3">
            <w:pPr>
              <w:ind w:left="-108" w:right="-108"/>
              <w:jc w:val="center"/>
            </w:pPr>
          </w:p>
          <w:p w14:paraId="03279FDB" w14:textId="77777777" w:rsidR="00B924B3" w:rsidRPr="00B924B3" w:rsidRDefault="00B924B3" w:rsidP="00B924B3">
            <w:pPr>
              <w:ind w:left="-108" w:right="-108"/>
              <w:jc w:val="center"/>
            </w:pPr>
            <w:r w:rsidRPr="00B924B3"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2C597F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14D0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с указанием работ (услуг)</w:t>
            </w:r>
          </w:p>
        </w:tc>
      </w:tr>
      <w:tr w:rsidR="00B924B3" w:rsidRPr="00B924B3" w14:paraId="0DC9142E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2351" w14:textId="77777777" w:rsidR="00B924B3" w:rsidRPr="00B924B3" w:rsidRDefault="00B924B3" w:rsidP="00B924B3">
            <w:pPr>
              <w:jc w:val="both"/>
            </w:pPr>
            <w:r w:rsidRPr="00B924B3"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EBBE74" w14:textId="77777777" w:rsidR="00B924B3" w:rsidRPr="00B924B3" w:rsidRDefault="00B924B3" w:rsidP="00B924B3">
            <w:r w:rsidRPr="00B924B3"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F654CA" w14:textId="77777777" w:rsidR="00B924B3" w:rsidRPr="00B924B3" w:rsidRDefault="00B924B3" w:rsidP="00B924B3">
            <w:pPr>
              <w:jc w:val="center"/>
            </w:pPr>
            <w:r w:rsidRPr="00B924B3"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8B8C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3C3E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40122733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7F3B6" w14:textId="77777777" w:rsidR="00B924B3" w:rsidRPr="00B924B3" w:rsidRDefault="00B924B3" w:rsidP="00B924B3">
            <w:pPr>
              <w:jc w:val="both"/>
            </w:pPr>
            <w:r w:rsidRPr="00B924B3"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ED8681" w14:textId="77777777" w:rsidR="00B924B3" w:rsidRPr="00B924B3" w:rsidRDefault="00B924B3" w:rsidP="00B924B3">
            <w:r w:rsidRPr="00B924B3"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4DC03B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  <w:p w14:paraId="0FD46836" w14:textId="77777777" w:rsidR="00B924B3" w:rsidRPr="00B924B3" w:rsidRDefault="00B924B3" w:rsidP="00B924B3">
            <w:pPr>
              <w:jc w:val="center"/>
            </w:pPr>
          </w:p>
          <w:p w14:paraId="62AE8BC0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341E10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396F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 по составу</w:t>
            </w:r>
          </w:p>
        </w:tc>
      </w:tr>
      <w:tr w:rsidR="00B924B3" w:rsidRPr="00B924B3" w14:paraId="000CD375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9B22" w14:textId="77777777" w:rsidR="00B924B3" w:rsidRPr="00B924B3" w:rsidRDefault="00B924B3" w:rsidP="00B924B3">
            <w:r w:rsidRPr="00B924B3"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2A2564" w14:textId="77777777" w:rsidR="00B924B3" w:rsidRPr="00B924B3" w:rsidRDefault="00B924B3" w:rsidP="00B924B3">
            <w:r w:rsidRPr="00B924B3"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E95675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  <w:p w14:paraId="79A673E8" w14:textId="77777777" w:rsidR="00B924B3" w:rsidRPr="00B924B3" w:rsidRDefault="00B924B3" w:rsidP="00B924B3">
            <w:pPr>
              <w:jc w:val="center"/>
            </w:pPr>
          </w:p>
          <w:p w14:paraId="01B98E56" w14:textId="77777777" w:rsidR="00B924B3" w:rsidRPr="00B924B3" w:rsidRDefault="00B924B3" w:rsidP="00B924B3">
            <w:pPr>
              <w:jc w:val="center"/>
            </w:pPr>
          </w:p>
          <w:p w14:paraId="469620E1" w14:textId="77777777" w:rsidR="00B924B3" w:rsidRPr="00B924B3" w:rsidRDefault="00B924B3" w:rsidP="00B924B3">
            <w:pPr>
              <w:jc w:val="center"/>
            </w:pPr>
            <w:r w:rsidRPr="00B924B3"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7834F5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43DA0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 по составу</w:t>
            </w:r>
          </w:p>
        </w:tc>
      </w:tr>
      <w:tr w:rsidR="00B924B3" w:rsidRPr="00B924B3" w14:paraId="7D93D504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8E90D" w14:textId="77777777" w:rsidR="00B924B3" w:rsidRPr="00B924B3" w:rsidRDefault="00B924B3" w:rsidP="00B924B3">
            <w:r w:rsidRPr="00B924B3"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B15E61" w14:textId="77777777" w:rsidR="00B924B3" w:rsidRPr="00B924B3" w:rsidRDefault="00B924B3" w:rsidP="00B924B3">
            <w:r w:rsidRPr="00B924B3">
              <w:t>Наличие и состав техники с ее разбивкой на собственную, арендованную и лизинговую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7EA1BF" w14:textId="77777777" w:rsidR="00B924B3" w:rsidRPr="00B924B3" w:rsidRDefault="00B924B3" w:rsidP="00B924B3">
            <w:pPr>
              <w:jc w:val="center"/>
            </w:pPr>
            <w:r w:rsidRPr="00B924B3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100356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EA42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по составу</w:t>
            </w:r>
          </w:p>
        </w:tc>
      </w:tr>
      <w:tr w:rsidR="00B924B3" w:rsidRPr="00B924B3" w14:paraId="560D5C8C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00226" w14:textId="77777777" w:rsidR="00B924B3" w:rsidRPr="00B924B3" w:rsidRDefault="00B924B3" w:rsidP="00B924B3">
            <w:r w:rsidRPr="00B924B3"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3F43D9" w14:textId="77777777" w:rsidR="00B924B3" w:rsidRPr="00B924B3" w:rsidRDefault="00B924B3" w:rsidP="00B924B3">
            <w:r w:rsidRPr="00B924B3">
              <w:t>Наличие и состав оборудования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1A9FB8" w14:textId="77777777" w:rsidR="00B924B3" w:rsidRPr="00B924B3" w:rsidRDefault="00B924B3" w:rsidP="00B924B3">
            <w:pPr>
              <w:jc w:val="center"/>
            </w:pPr>
            <w:r w:rsidRPr="00B924B3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6E1F0C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FAF5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 xml:space="preserve">Приложить Справку по составу </w:t>
            </w:r>
          </w:p>
        </w:tc>
      </w:tr>
      <w:tr w:rsidR="00B924B3" w:rsidRPr="00B924B3" w14:paraId="0ADD023D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5501" w14:textId="77777777" w:rsidR="00B924B3" w:rsidRPr="00B924B3" w:rsidRDefault="00B924B3" w:rsidP="00B924B3">
            <w:pPr>
              <w:jc w:val="both"/>
            </w:pPr>
            <w:r w:rsidRPr="00B924B3"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5DE1A8" w14:textId="77777777" w:rsidR="00B924B3" w:rsidRPr="00B924B3" w:rsidRDefault="00B924B3" w:rsidP="00B924B3">
            <w:r w:rsidRPr="00B924B3">
              <w:rPr>
                <w:sz w:val="26"/>
                <w:szCs w:val="26"/>
              </w:rPr>
              <w:t>Наличие сертифицированных лабораторий</w:t>
            </w:r>
            <w:r w:rsidRPr="00B924B3">
              <w:rPr>
                <w:vertAlign w:val="superscript"/>
              </w:rPr>
              <w:t>1</w:t>
            </w:r>
            <w:r w:rsidRPr="00B924B3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698C8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403E0C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922E9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</w:t>
            </w:r>
          </w:p>
        </w:tc>
      </w:tr>
      <w:tr w:rsidR="00B924B3" w:rsidRPr="00B924B3" w14:paraId="490CC820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9D79" w14:textId="77777777" w:rsidR="00B924B3" w:rsidRPr="00B924B3" w:rsidRDefault="00B924B3" w:rsidP="00B924B3">
            <w:pPr>
              <w:jc w:val="both"/>
            </w:pPr>
            <w:r w:rsidRPr="00B924B3"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C51774" w14:textId="77777777" w:rsidR="00B924B3" w:rsidRPr="00B924B3" w:rsidRDefault="00B924B3" w:rsidP="00B924B3">
            <w:r w:rsidRPr="00B924B3">
              <w:rPr>
                <w:sz w:val="26"/>
                <w:szCs w:val="26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219794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C0EBD2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3B612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4811790A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64992" w14:textId="77777777" w:rsidR="00B924B3" w:rsidRPr="00B924B3" w:rsidRDefault="00B924B3" w:rsidP="00B924B3">
            <w:pPr>
              <w:jc w:val="both"/>
            </w:pPr>
            <w:r w:rsidRPr="00B924B3"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2126A1" w14:textId="77777777" w:rsidR="00B924B3" w:rsidRPr="00B924B3" w:rsidRDefault="00B924B3" w:rsidP="00B924B3">
            <w:r w:rsidRPr="00B924B3">
              <w:t>Наличие собственной или арендованной производственной базы, необходимой для выполнения работ (оказания услуг) явля-ющихся предметом тендера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D3B7FE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466C62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AEAB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собственная или арендованная</w:t>
            </w:r>
          </w:p>
        </w:tc>
      </w:tr>
      <w:tr w:rsidR="00B924B3" w:rsidRPr="00B924B3" w14:paraId="13099D83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D40D6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lastRenderedPageBreak/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8D2CA1" w14:textId="77777777" w:rsidR="00B924B3" w:rsidRPr="00B924B3" w:rsidRDefault="00B924B3" w:rsidP="00B924B3">
            <w:r w:rsidRPr="00B924B3">
              <w:t>Удаленность производственной базы от места проведения работ (оказания услуг)</w:t>
            </w:r>
            <w:r w:rsidRPr="00B924B3">
              <w:rPr>
                <w:vertAlign w:val="superscript"/>
              </w:rPr>
              <w:t xml:space="preserve"> 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F602FE" w14:textId="77777777" w:rsidR="00B924B3" w:rsidRPr="00B924B3" w:rsidRDefault="00B924B3" w:rsidP="00B924B3">
            <w:pPr>
              <w:jc w:val="center"/>
            </w:pPr>
            <w:r w:rsidRPr="00B924B3"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DD9056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6E059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место-положение базы</w:t>
            </w:r>
          </w:p>
        </w:tc>
      </w:tr>
      <w:tr w:rsidR="00B924B3" w:rsidRPr="00B924B3" w14:paraId="49C23221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C62A2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90DBF5" w14:textId="77777777" w:rsidR="00B924B3" w:rsidRPr="00B924B3" w:rsidRDefault="00B924B3" w:rsidP="00B924B3">
            <w:r w:rsidRPr="00B924B3">
              <w:t xml:space="preserve">Наличие сертификата предприятия по стандартам </w:t>
            </w:r>
            <w:r w:rsidRPr="00B924B3">
              <w:rPr>
                <w:lang w:val="en-US"/>
              </w:rPr>
              <w:t>ISO</w:t>
            </w:r>
            <w:r w:rsidRPr="00B924B3"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330A0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7D563F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28CD8" w14:textId="77777777" w:rsidR="00B924B3" w:rsidRPr="00B924B3" w:rsidRDefault="00B924B3" w:rsidP="00B924B3">
            <w:pPr>
              <w:jc w:val="both"/>
              <w:rPr>
                <w:i/>
              </w:rPr>
            </w:pPr>
            <w:r w:rsidRPr="00B924B3">
              <w:rPr>
                <w:i/>
              </w:rPr>
              <w:t>Приложить копию</w:t>
            </w:r>
          </w:p>
        </w:tc>
      </w:tr>
      <w:tr w:rsidR="00B924B3" w:rsidRPr="00B924B3" w14:paraId="33FB3458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9F8FA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A15242" w14:textId="77777777" w:rsidR="00B924B3" w:rsidRPr="00B924B3" w:rsidRDefault="00B924B3" w:rsidP="00B924B3">
            <w:r w:rsidRPr="00B924B3">
              <w:rPr>
                <w:sz w:val="26"/>
                <w:szCs w:val="26"/>
              </w:rPr>
              <w:t>Членство в Саморегулируемой организации (СРО)</w:t>
            </w:r>
            <w:r w:rsidRPr="00B924B3">
              <w:rPr>
                <w:vertAlign w:val="superscript"/>
              </w:rPr>
              <w:t xml:space="preserve"> 1</w:t>
            </w:r>
            <w:r w:rsidRPr="00B924B3">
              <w:rPr>
                <w:sz w:val="26"/>
                <w:szCs w:val="26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DD73BC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ADD141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1A247" w14:textId="77777777" w:rsidR="00B924B3" w:rsidRPr="00B924B3" w:rsidRDefault="00B924B3" w:rsidP="00B924B3">
            <w:pPr>
              <w:jc w:val="both"/>
              <w:rPr>
                <w:i/>
              </w:rPr>
            </w:pPr>
            <w:r w:rsidRPr="00B924B3">
              <w:rPr>
                <w:i/>
              </w:rPr>
              <w:t>Указать организацию</w:t>
            </w:r>
          </w:p>
        </w:tc>
      </w:tr>
      <w:tr w:rsidR="00B924B3" w:rsidRPr="00B924B3" w14:paraId="228EAE65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D070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302291" w14:textId="77777777" w:rsidR="00B924B3" w:rsidRPr="00B924B3" w:rsidRDefault="00B924B3" w:rsidP="00B924B3">
            <w:r w:rsidRPr="00B924B3"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AAF242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1CC928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DF50D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1CE1DB0F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514C8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BB306B" w14:textId="77777777" w:rsidR="00B924B3" w:rsidRPr="00B924B3" w:rsidRDefault="00B924B3" w:rsidP="00B924B3">
            <w:r w:rsidRPr="00B924B3"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3D6B0F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4117C3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94A3D" w14:textId="77777777" w:rsidR="00B924B3" w:rsidRPr="00B924B3" w:rsidRDefault="00B924B3" w:rsidP="00B924B3">
            <w:pPr>
              <w:jc w:val="both"/>
            </w:pPr>
            <w:r w:rsidRPr="00B924B3">
              <w:rPr>
                <w:i/>
              </w:rPr>
              <w:t>Приложить копию</w:t>
            </w:r>
          </w:p>
        </w:tc>
      </w:tr>
      <w:tr w:rsidR="00B924B3" w:rsidRPr="00B924B3" w14:paraId="51C75FDE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8899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8E0742" w14:textId="77777777" w:rsidR="00B924B3" w:rsidRPr="00B924B3" w:rsidRDefault="00B924B3" w:rsidP="00B924B3">
            <w:r w:rsidRPr="00B924B3">
              <w:t xml:space="preserve">Согласие на получение </w:t>
            </w:r>
            <w:r w:rsidRPr="00B924B3">
              <w:rPr>
                <w:b/>
              </w:rPr>
              <w:t>Векселя</w:t>
            </w:r>
            <w:r w:rsidRPr="00B924B3"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B95939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A0CF6D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25BC6" w14:textId="77777777" w:rsidR="00B924B3" w:rsidRPr="00B924B3" w:rsidRDefault="00B924B3" w:rsidP="00B924B3">
            <w:pPr>
              <w:jc w:val="both"/>
              <w:rPr>
                <w:i/>
              </w:rPr>
            </w:pPr>
          </w:p>
        </w:tc>
      </w:tr>
      <w:tr w:rsidR="00B924B3" w:rsidRPr="00B924B3" w14:paraId="284FB270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B68A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28C5BE" w14:textId="77777777" w:rsidR="00B924B3" w:rsidRPr="00B924B3" w:rsidRDefault="00B924B3" w:rsidP="00B924B3">
            <w:r w:rsidRPr="00B924B3">
              <w:t>Согласие на соблюдение требований Заказчика в области промышленной безопасности, технических и техноло-гических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36DC4C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AE1404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D770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79040780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D48DC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60CF0E" w14:textId="77777777" w:rsidR="00B924B3" w:rsidRPr="00B924B3" w:rsidRDefault="00B924B3" w:rsidP="00B924B3">
            <w:r w:rsidRPr="00B924B3">
              <w:t xml:space="preserve">Согласие на предоставление банковских гарантий: </w:t>
            </w:r>
          </w:p>
          <w:p w14:paraId="0DF4093B" w14:textId="77777777" w:rsidR="00B924B3" w:rsidRPr="00B924B3" w:rsidRDefault="00B924B3" w:rsidP="00B924B3">
            <w:r w:rsidRPr="00B924B3">
              <w:t xml:space="preserve">- сохранности и возмещения ущерба в случае порчи и утери материалов и </w:t>
            </w:r>
            <w:proofErr w:type="gramStart"/>
            <w:r w:rsidRPr="00B924B3">
              <w:t>обо-рудования</w:t>
            </w:r>
            <w:proofErr w:type="gramEnd"/>
            <w:r w:rsidRPr="00B924B3">
              <w:t xml:space="preserve"> поставки Заказчика; </w:t>
            </w:r>
          </w:p>
          <w:p w14:paraId="6612D84D" w14:textId="77777777" w:rsidR="00B924B3" w:rsidRPr="00B924B3" w:rsidRDefault="00B924B3" w:rsidP="00B924B3">
            <w:r w:rsidRPr="00B924B3">
              <w:t xml:space="preserve">- исполнения работ Подрядчиком; </w:t>
            </w:r>
          </w:p>
          <w:p w14:paraId="7C00E0D4" w14:textId="77777777" w:rsidR="00B924B3" w:rsidRPr="00B924B3" w:rsidRDefault="00B924B3" w:rsidP="00B924B3">
            <w:r w:rsidRPr="00B924B3">
              <w:t>- финансирования выполнения работ Подрядчиком в гарантийный период,</w:t>
            </w:r>
          </w:p>
          <w:p w14:paraId="48BE2392" w14:textId="77777777" w:rsidR="00B924B3" w:rsidRPr="00B924B3" w:rsidRDefault="00B924B3" w:rsidP="00B924B3">
            <w:r w:rsidRPr="00B924B3"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6769F0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57E41F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73B20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Банки, которыми могут быть предоставлены банковские гарантии</w:t>
            </w:r>
          </w:p>
        </w:tc>
      </w:tr>
      <w:tr w:rsidR="00B924B3" w:rsidRPr="00B924B3" w14:paraId="1D47B4AB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0A147" w14:textId="77777777" w:rsidR="00B924B3" w:rsidRPr="00B924B3" w:rsidRDefault="00B924B3" w:rsidP="00B924B3">
            <w:pPr>
              <w:ind w:right="-216"/>
            </w:pPr>
            <w:r w:rsidRPr="00B924B3"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57EA4C" w14:textId="77777777" w:rsidR="00B924B3" w:rsidRPr="00B924B3" w:rsidRDefault="00B924B3" w:rsidP="00B924B3">
            <w:pPr>
              <w:ind w:right="-108"/>
            </w:pPr>
            <w:r w:rsidRPr="00B924B3">
              <w:t>Наличие положительных отзывов о ре-зультатах деятельности, в том числе от обществ, вход</w:t>
            </w:r>
            <w:r w:rsidR="0081071D">
              <w:t xml:space="preserve">ящих в корпоративную структуру </w:t>
            </w:r>
            <w:r w:rsidRPr="00B924B3"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C446B8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D9C3E7" w14:textId="77777777" w:rsidR="00B924B3" w:rsidRPr="00B924B3" w:rsidRDefault="00B924B3" w:rsidP="00B924B3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D6490" w14:textId="77777777" w:rsidR="00B924B3" w:rsidRPr="00B924B3" w:rsidRDefault="00B924B3" w:rsidP="00B924B3">
            <w:r w:rsidRPr="00B924B3">
              <w:rPr>
                <w:i/>
              </w:rPr>
              <w:t>Приложить копии</w:t>
            </w:r>
          </w:p>
        </w:tc>
      </w:tr>
      <w:tr w:rsidR="00B924B3" w:rsidRPr="00B924B3" w14:paraId="3D409DB7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ABB1E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19542C" w14:textId="77777777" w:rsidR="00B924B3" w:rsidRPr="00B924B3" w:rsidRDefault="00B924B3" w:rsidP="00B924B3">
            <w:pPr>
              <w:ind w:right="-108"/>
            </w:pPr>
            <w:r w:rsidRPr="00B924B3">
              <w:t>Наличие действующих договоров с об-ществами, входя</w:t>
            </w:r>
            <w:r w:rsidR="0081071D">
              <w:t xml:space="preserve">щими в корпоративную структуру </w:t>
            </w:r>
            <w:r w:rsidRPr="00B924B3">
              <w:t>АО «НК «Нефтиса».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F19DE" w14:textId="77777777" w:rsidR="00B924B3" w:rsidRPr="00B924B3" w:rsidRDefault="00B924B3" w:rsidP="00B924B3">
            <w:pPr>
              <w:jc w:val="center"/>
            </w:pPr>
            <w:r w:rsidRPr="00B924B3">
              <w:t>да</w:t>
            </w:r>
            <w:r w:rsidRPr="00B924B3">
              <w:rPr>
                <w:lang w:val="en-US"/>
              </w:rPr>
              <w:t>/</w:t>
            </w:r>
            <w:r w:rsidRPr="00B924B3"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0131E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A4BF4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Указать с кем и какие</w:t>
            </w:r>
          </w:p>
        </w:tc>
      </w:tr>
      <w:tr w:rsidR="00B924B3" w:rsidRPr="00B924B3" w14:paraId="460A6CC0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F59A8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4F7C9D" w14:textId="77777777" w:rsidR="00B924B3" w:rsidRPr="00B924B3" w:rsidRDefault="00B924B3" w:rsidP="00B924B3">
            <w:pPr>
              <w:ind w:right="-108"/>
            </w:pPr>
            <w:r w:rsidRPr="00B924B3">
              <w:t>Наличие специального подразделения для работы с документами ограниченного доступа</w:t>
            </w:r>
            <w:r w:rsidRPr="00B924B3">
              <w:rPr>
                <w:vertAlign w:val="superscript"/>
              </w:rPr>
              <w:t>1</w:t>
            </w:r>
            <w:r w:rsidRPr="00B924B3"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6C732A" w14:textId="77777777" w:rsidR="00B924B3" w:rsidRPr="00B924B3" w:rsidRDefault="00B924B3" w:rsidP="00B924B3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8B1430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27B8" w14:textId="77777777" w:rsidR="00B924B3" w:rsidRPr="00B924B3" w:rsidRDefault="00B924B3" w:rsidP="00B924B3">
            <w:pPr>
              <w:rPr>
                <w:i/>
              </w:rPr>
            </w:pPr>
          </w:p>
        </w:tc>
      </w:tr>
      <w:tr w:rsidR="00B924B3" w:rsidRPr="00B924B3" w14:paraId="6292EFE8" w14:textId="77777777" w:rsidTr="00C220B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AD05A" w14:textId="77777777" w:rsidR="00B924B3" w:rsidRPr="00B924B3" w:rsidRDefault="00B924B3" w:rsidP="00B924B3">
            <w:pPr>
              <w:ind w:right="-216"/>
              <w:jc w:val="both"/>
            </w:pPr>
            <w:r w:rsidRPr="00B924B3"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17D4ED" w14:textId="77777777" w:rsidR="00B924B3" w:rsidRPr="00B924B3" w:rsidRDefault="00B924B3" w:rsidP="00B924B3">
            <w:pPr>
              <w:ind w:right="-108"/>
            </w:pPr>
            <w:r w:rsidRPr="00B924B3">
              <w:t>Наличие и состав программного обеспечения, которое будет использовать-ся при выполнении работ</w:t>
            </w:r>
            <w:r w:rsidRPr="00B924B3">
              <w:rPr>
                <w:vertAlign w:val="superscript"/>
              </w:rPr>
              <w:t>1</w:t>
            </w:r>
            <w:r w:rsidRPr="00B924B3"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5065D5" w14:textId="77777777" w:rsidR="00B924B3" w:rsidRPr="00B924B3" w:rsidRDefault="00B924B3" w:rsidP="00B924B3">
            <w:pPr>
              <w:jc w:val="center"/>
            </w:pPr>
            <w:r w:rsidRPr="00B924B3"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5F7F22" w14:textId="77777777" w:rsidR="00B924B3" w:rsidRPr="00B924B3" w:rsidRDefault="00B924B3" w:rsidP="00B924B3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D249F" w14:textId="77777777" w:rsidR="00B924B3" w:rsidRPr="00B924B3" w:rsidRDefault="00B924B3" w:rsidP="00B924B3">
            <w:pPr>
              <w:rPr>
                <w:i/>
              </w:rPr>
            </w:pPr>
            <w:r w:rsidRPr="00B924B3">
              <w:rPr>
                <w:i/>
              </w:rPr>
              <w:t>Приложить Справку и копии лицензий</w:t>
            </w:r>
          </w:p>
        </w:tc>
      </w:tr>
    </w:tbl>
    <w:p w14:paraId="3A0A72C5" w14:textId="77777777" w:rsidR="00B924B3" w:rsidRPr="00B924B3" w:rsidRDefault="00B924B3" w:rsidP="00B924B3">
      <w:pPr>
        <w:jc w:val="both"/>
        <w:rPr>
          <w:sz w:val="26"/>
          <w:szCs w:val="26"/>
        </w:rPr>
      </w:pPr>
      <w:r w:rsidRPr="00B924B3">
        <w:rPr>
          <w:sz w:val="26"/>
          <w:szCs w:val="26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3DE1C117" w14:textId="77777777" w:rsidR="00B924B3" w:rsidRPr="00B924B3" w:rsidRDefault="00B924B3" w:rsidP="00B924B3">
      <w:pPr>
        <w:jc w:val="both"/>
        <w:rPr>
          <w:sz w:val="20"/>
          <w:szCs w:val="20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924B3" w:rsidRPr="00B924B3" w14:paraId="3EF532A5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18B95AD0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9DD8DAB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390A41F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</w:p>
        </w:tc>
      </w:tr>
      <w:tr w:rsidR="00B924B3" w:rsidRPr="00B924B3" w14:paraId="67DA8B45" w14:textId="77777777" w:rsidTr="00C220B6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FA4C7AB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F8CE242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D0D078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2919A0BD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461DC3B0" w14:textId="77777777" w:rsidR="00B924B3" w:rsidRPr="00B924B3" w:rsidRDefault="00B924B3" w:rsidP="00B924B3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7EE906CF" w14:textId="77777777" w:rsidR="00B924B3" w:rsidRPr="00B924B3" w:rsidRDefault="00B924B3" w:rsidP="00B924B3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4CB7252A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4E735E81" w14:textId="77777777" w:rsidTr="00C220B6">
        <w:trPr>
          <w:trHeight w:val="300"/>
        </w:trPr>
        <w:tc>
          <w:tcPr>
            <w:tcW w:w="2510" w:type="dxa"/>
            <w:shd w:val="clear" w:color="auto" w:fill="auto"/>
          </w:tcPr>
          <w:p w14:paraId="57383C63" w14:textId="77777777" w:rsidR="00B924B3" w:rsidRPr="00B924B3" w:rsidRDefault="00B924B3" w:rsidP="00B924B3">
            <w:pPr>
              <w:jc w:val="both"/>
            </w:pPr>
            <w:r w:rsidRPr="00B924B3"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37197FB" w14:textId="77777777" w:rsidR="00B924B3" w:rsidRPr="00B924B3" w:rsidRDefault="00B924B3" w:rsidP="00B924B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7E02EE1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16FFB971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3AFD62DD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5C6969F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E8D1F89" w14:textId="77777777" w:rsidR="00B924B3" w:rsidRPr="00B924B3" w:rsidRDefault="00B924B3" w:rsidP="00B924B3">
            <w:pPr>
              <w:jc w:val="center"/>
              <w:rPr>
                <w:sz w:val="20"/>
                <w:szCs w:val="20"/>
              </w:rPr>
            </w:pPr>
            <w:r w:rsidRPr="00B924B3">
              <w:rPr>
                <w:sz w:val="20"/>
                <w:szCs w:val="20"/>
              </w:rPr>
              <w:t>И.О.Фамилия</w:t>
            </w:r>
          </w:p>
        </w:tc>
      </w:tr>
      <w:tr w:rsidR="00B924B3" w:rsidRPr="00B924B3" w14:paraId="76713681" w14:textId="77777777" w:rsidTr="00C220B6">
        <w:trPr>
          <w:trHeight w:val="300"/>
        </w:trPr>
        <w:tc>
          <w:tcPr>
            <w:tcW w:w="2510" w:type="dxa"/>
            <w:shd w:val="clear" w:color="auto" w:fill="auto"/>
          </w:tcPr>
          <w:p w14:paraId="6B79E264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shd w:val="clear" w:color="auto" w:fill="auto"/>
          </w:tcPr>
          <w:p w14:paraId="3DEEF4F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14:paraId="13386B1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</w:tr>
      <w:tr w:rsidR="00B924B3" w:rsidRPr="00B924B3" w14:paraId="618202FF" w14:textId="77777777" w:rsidTr="00C220B6">
        <w:trPr>
          <w:trHeight w:val="299"/>
        </w:trPr>
        <w:tc>
          <w:tcPr>
            <w:tcW w:w="2510" w:type="dxa"/>
            <w:shd w:val="clear" w:color="auto" w:fill="auto"/>
          </w:tcPr>
          <w:p w14:paraId="7044FB4E" w14:textId="77777777" w:rsidR="00B924B3" w:rsidRPr="00B924B3" w:rsidRDefault="00B924B3" w:rsidP="00B924B3">
            <w:pPr>
              <w:jc w:val="both"/>
            </w:pPr>
            <w:r w:rsidRPr="00B924B3"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169D6B3" w14:textId="77777777" w:rsidR="00B924B3" w:rsidRPr="00B924B3" w:rsidRDefault="00B924B3" w:rsidP="00B924B3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5E5223" w14:textId="77777777" w:rsidR="00B924B3" w:rsidRPr="00B924B3" w:rsidRDefault="00B924B3" w:rsidP="00B924B3">
            <w:pPr>
              <w:jc w:val="both"/>
            </w:pPr>
          </w:p>
        </w:tc>
      </w:tr>
      <w:tr w:rsidR="00B924B3" w:rsidRPr="00B924B3" w14:paraId="43748AFE" w14:textId="77777777" w:rsidTr="00C220B6">
        <w:trPr>
          <w:trHeight w:val="300"/>
        </w:trPr>
        <w:tc>
          <w:tcPr>
            <w:tcW w:w="2510" w:type="dxa"/>
            <w:shd w:val="clear" w:color="auto" w:fill="auto"/>
          </w:tcPr>
          <w:p w14:paraId="53B9DB42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  <w:p w14:paraId="1C1D5F07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  <w:p w14:paraId="2DD3402C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C51AD68" w14:textId="77777777" w:rsidR="00B924B3" w:rsidRPr="00B924B3" w:rsidRDefault="00B924B3" w:rsidP="00B92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47624F5" w14:textId="77777777" w:rsidR="00B924B3" w:rsidRPr="00B924B3" w:rsidRDefault="00B924B3" w:rsidP="00B924B3">
            <w:pPr>
              <w:jc w:val="center"/>
              <w:rPr>
                <w:sz w:val="26"/>
                <w:szCs w:val="26"/>
              </w:rPr>
            </w:pPr>
            <w:r w:rsidRPr="00B924B3">
              <w:rPr>
                <w:sz w:val="20"/>
                <w:szCs w:val="20"/>
              </w:rPr>
              <w:t>дата</w:t>
            </w:r>
          </w:p>
        </w:tc>
      </w:tr>
    </w:tbl>
    <w:p w14:paraId="690510C1" w14:textId="77777777" w:rsidR="00B924B3" w:rsidRPr="00B924B3" w:rsidRDefault="00B924B3" w:rsidP="00B924B3">
      <w:pPr>
        <w:rPr>
          <w:sz w:val="10"/>
          <w:szCs w:val="10"/>
        </w:rPr>
      </w:pPr>
      <w:r w:rsidRPr="00B924B3">
        <w:rPr>
          <w:sz w:val="10"/>
          <w:szCs w:val="10"/>
        </w:rPr>
        <w:t>__________________________________________________________________________________________________________________________________________________________________________________________</w:t>
      </w:r>
    </w:p>
    <w:p w14:paraId="0260BE31" w14:textId="77777777" w:rsidR="00B924B3" w:rsidRPr="00B924B3" w:rsidRDefault="00B924B3" w:rsidP="00B924B3">
      <w:pPr>
        <w:rPr>
          <w:sz w:val="20"/>
          <w:szCs w:val="20"/>
        </w:rPr>
        <w:sectPr w:rsidR="00B924B3" w:rsidRPr="00B924B3" w:rsidSect="00C70FF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B924B3">
        <w:rPr>
          <w:sz w:val="20"/>
          <w:szCs w:val="20"/>
          <w:vertAlign w:val="superscript"/>
        </w:rPr>
        <w:t>1</w:t>
      </w:r>
      <w:r w:rsidRPr="00B924B3">
        <w:rPr>
          <w:sz w:val="20"/>
          <w:szCs w:val="20"/>
        </w:rPr>
        <w:t xml:space="preserve"> Заполняется при наличии информации и в </w:t>
      </w:r>
      <w:r>
        <w:rPr>
          <w:sz w:val="20"/>
          <w:szCs w:val="20"/>
        </w:rPr>
        <w:t>зависимости от предмета тендера</w:t>
      </w:r>
    </w:p>
    <w:p w14:paraId="546D1DDD" w14:textId="77777777" w:rsidR="003F15F5" w:rsidRPr="00B924B3" w:rsidRDefault="00C35635" w:rsidP="00B924B3">
      <w:pPr>
        <w:tabs>
          <w:tab w:val="left" w:pos="8152"/>
        </w:tabs>
      </w:pPr>
    </w:p>
    <w:sectPr w:rsidR="003F15F5" w:rsidRPr="00B92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6A4E"/>
    <w:rsid w:val="00521A62"/>
    <w:rsid w:val="0081071D"/>
    <w:rsid w:val="009A6651"/>
    <w:rsid w:val="00A16A4E"/>
    <w:rsid w:val="00B924B3"/>
    <w:rsid w:val="00C3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71D41"/>
  <w15:docId w15:val="{20FCB6D4-5D29-4CF8-A7D0-204AF299E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6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1094</Words>
  <Characters>6238</Characters>
  <Application>Microsoft Office Word</Application>
  <DocSecurity>0</DocSecurity>
  <Lines>51</Lines>
  <Paragraphs>14</Paragraphs>
  <ScaleCrop>false</ScaleCrop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Анна Сергеевна</dc:creator>
  <cp:lastModifiedBy>Хамидулин Саяр Гаярович</cp:lastModifiedBy>
  <cp:revision>4</cp:revision>
  <dcterms:created xsi:type="dcterms:W3CDTF">2021-01-20T04:52:00Z</dcterms:created>
  <dcterms:modified xsi:type="dcterms:W3CDTF">2025-11-20T12:23:00Z</dcterms:modified>
</cp:coreProperties>
</file>