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B6A80" w14:textId="77777777" w:rsidR="001F411F" w:rsidRDefault="001F411F" w:rsidP="002C0912">
      <w:pPr>
        <w:jc w:val="both"/>
        <w:rPr>
          <w:b/>
          <w:sz w:val="26"/>
          <w:szCs w:val="26"/>
        </w:rPr>
      </w:pPr>
    </w:p>
    <w:p w14:paraId="29418FF6" w14:textId="1FFC58B6" w:rsidR="001F411F" w:rsidRPr="0085001D" w:rsidRDefault="001F411F" w:rsidP="0085001D">
      <w:pPr>
        <w:ind w:firstLine="7200"/>
        <w:jc w:val="right"/>
        <w:rPr>
          <w:b/>
          <w:sz w:val="26"/>
          <w:szCs w:val="26"/>
        </w:rPr>
      </w:pPr>
      <w:r w:rsidRPr="0085001D">
        <w:rPr>
          <w:b/>
          <w:sz w:val="26"/>
          <w:szCs w:val="26"/>
        </w:rPr>
        <w:t>Приложение</w:t>
      </w:r>
      <w:r w:rsidR="002E0BB2" w:rsidRPr="0085001D">
        <w:rPr>
          <w:b/>
          <w:sz w:val="26"/>
          <w:szCs w:val="26"/>
        </w:rPr>
        <w:t xml:space="preserve"> 2</w:t>
      </w:r>
    </w:p>
    <w:p w14:paraId="533C9394" w14:textId="77777777" w:rsidR="002C0912" w:rsidRDefault="002C0912" w:rsidP="002C0912">
      <w:pPr>
        <w:ind w:firstLine="7200"/>
        <w:jc w:val="both"/>
        <w:rPr>
          <w:b/>
          <w:sz w:val="22"/>
          <w:szCs w:val="22"/>
        </w:rPr>
      </w:pPr>
    </w:p>
    <w:p w14:paraId="55F66BFB" w14:textId="77777777" w:rsidR="002C0912" w:rsidRPr="00D6334C" w:rsidRDefault="002C0912" w:rsidP="002C0912">
      <w:pPr>
        <w:ind w:firstLine="7200"/>
        <w:jc w:val="both"/>
        <w:rPr>
          <w:b/>
          <w:sz w:val="22"/>
          <w:szCs w:val="22"/>
        </w:rPr>
      </w:pPr>
    </w:p>
    <w:p w14:paraId="69996681" w14:textId="77777777" w:rsidR="001F411F" w:rsidRDefault="001F411F" w:rsidP="001F411F">
      <w:pPr>
        <w:jc w:val="right"/>
        <w:rPr>
          <w:sz w:val="22"/>
          <w:szCs w:val="22"/>
        </w:rPr>
      </w:pPr>
    </w:p>
    <w:p w14:paraId="3CFE5966" w14:textId="77777777" w:rsidR="002C0912" w:rsidRPr="00D6334C" w:rsidRDefault="002C0912" w:rsidP="001F411F">
      <w:pPr>
        <w:jc w:val="right"/>
        <w:rPr>
          <w:sz w:val="22"/>
          <w:szCs w:val="22"/>
        </w:rPr>
      </w:pPr>
    </w:p>
    <w:p w14:paraId="04B88589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№1</w:t>
      </w:r>
    </w:p>
    <w:p w14:paraId="35E78654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E1908C7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Заявка на участие в тендере</w:t>
      </w:r>
    </w:p>
    <w:p w14:paraId="71727FF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1F411F" w:rsidRPr="00D6334C" w14:paraId="49FD4997" w14:textId="77777777" w:rsidTr="002974EE">
        <w:tc>
          <w:tcPr>
            <w:tcW w:w="6935" w:type="dxa"/>
            <w:gridSpan w:val="7"/>
            <w:shd w:val="clear" w:color="auto" w:fill="auto"/>
          </w:tcPr>
          <w:p w14:paraId="50A470D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F88B10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A2C12DA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4FD081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FFA60C9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17DC0D64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4114AA64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35FE65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5BE0628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0D991D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1F411F" w:rsidRPr="00D6334C" w14:paraId="43B57B68" w14:textId="77777777" w:rsidTr="002974EE">
        <w:tc>
          <w:tcPr>
            <w:tcW w:w="9570" w:type="dxa"/>
            <w:gridSpan w:val="10"/>
            <w:shd w:val="clear" w:color="auto" w:fill="auto"/>
          </w:tcPr>
          <w:p w14:paraId="25FF06D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1F411F" w:rsidRPr="00D6334C" w14:paraId="193974AD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44C2BC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91A3064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C3DC77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</w:tr>
      <w:tr w:rsidR="001F411F" w:rsidRPr="00D6334C" w14:paraId="1377E4EF" w14:textId="77777777" w:rsidTr="002974EE">
        <w:tc>
          <w:tcPr>
            <w:tcW w:w="2497" w:type="dxa"/>
            <w:gridSpan w:val="2"/>
            <w:shd w:val="clear" w:color="auto" w:fill="auto"/>
          </w:tcPr>
          <w:p w14:paraId="7CBF5872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53B111D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4B0530E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2131EDA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AA91269" w14:textId="77777777" w:rsidTr="002974EE">
        <w:tc>
          <w:tcPr>
            <w:tcW w:w="9570" w:type="dxa"/>
            <w:gridSpan w:val="10"/>
            <w:shd w:val="clear" w:color="auto" w:fill="auto"/>
          </w:tcPr>
          <w:p w14:paraId="79966B8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2. </w:t>
            </w:r>
          </w:p>
        </w:tc>
      </w:tr>
      <w:tr w:rsidR="001F411F" w:rsidRPr="00D6334C" w14:paraId="5E2F8116" w14:textId="77777777" w:rsidTr="002974EE">
        <w:tc>
          <w:tcPr>
            <w:tcW w:w="9570" w:type="dxa"/>
            <w:gridSpan w:val="10"/>
            <w:shd w:val="clear" w:color="auto" w:fill="auto"/>
          </w:tcPr>
          <w:p w14:paraId="6334084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9AFBB73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F780048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3635B70C" w14:textId="77777777" w:rsidTr="002974EE">
        <w:tc>
          <w:tcPr>
            <w:tcW w:w="5864" w:type="dxa"/>
            <w:gridSpan w:val="6"/>
            <w:shd w:val="clear" w:color="auto" w:fill="auto"/>
          </w:tcPr>
          <w:p w14:paraId="05B6F6D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7280AD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CBFD9CB" w14:textId="77777777" w:rsidTr="002974EE">
        <w:tc>
          <w:tcPr>
            <w:tcW w:w="9570" w:type="dxa"/>
            <w:gridSpan w:val="10"/>
            <w:shd w:val="clear" w:color="auto" w:fill="auto"/>
          </w:tcPr>
          <w:p w14:paraId="45BC1D6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1F411F" w:rsidRPr="00D6334C" w14:paraId="459EBF41" w14:textId="77777777" w:rsidTr="002974EE">
        <w:tc>
          <w:tcPr>
            <w:tcW w:w="9570" w:type="dxa"/>
            <w:gridSpan w:val="10"/>
            <w:shd w:val="clear" w:color="auto" w:fill="auto"/>
          </w:tcPr>
          <w:p w14:paraId="47132C7E" w14:textId="77777777" w:rsidR="001F411F" w:rsidRPr="00D6334C" w:rsidRDefault="001F411F" w:rsidP="002974EE">
            <w:pPr>
              <w:ind w:right="-186"/>
            </w:pPr>
            <w:r w:rsidRPr="00D6334C">
              <w:rPr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1F411F" w:rsidRPr="00D6334C" w14:paraId="2C32D0FE" w14:textId="77777777" w:rsidTr="002974EE">
        <w:tc>
          <w:tcPr>
            <w:tcW w:w="9570" w:type="dxa"/>
            <w:gridSpan w:val="10"/>
            <w:shd w:val="clear" w:color="auto" w:fill="auto"/>
          </w:tcPr>
          <w:p w14:paraId="761C0683" w14:textId="77777777" w:rsidR="001F411F" w:rsidRPr="00D6334C" w:rsidRDefault="001F411F" w:rsidP="002974EE">
            <w:pPr>
              <w:ind w:right="-6"/>
              <w:jc w:val="both"/>
            </w:pPr>
            <w:r w:rsidRPr="00D6334C">
              <w:rPr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1F411F" w:rsidRPr="00D6334C" w14:paraId="6D014DAE" w14:textId="77777777" w:rsidTr="002974EE">
        <w:tc>
          <w:tcPr>
            <w:tcW w:w="2497" w:type="dxa"/>
            <w:gridSpan w:val="2"/>
            <w:shd w:val="clear" w:color="auto" w:fill="auto"/>
          </w:tcPr>
          <w:p w14:paraId="34886E6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7101106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50DE4FB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7BA4669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016BD43" w14:textId="77777777" w:rsidTr="002974EE">
        <w:tc>
          <w:tcPr>
            <w:tcW w:w="9570" w:type="dxa"/>
            <w:gridSpan w:val="10"/>
            <w:shd w:val="clear" w:color="auto" w:fill="auto"/>
          </w:tcPr>
          <w:p w14:paraId="660DF25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1F411F" w:rsidRPr="00D6334C" w14:paraId="2FB19704" w14:textId="77777777" w:rsidTr="002974EE">
        <w:tc>
          <w:tcPr>
            <w:tcW w:w="411" w:type="dxa"/>
            <w:shd w:val="clear" w:color="auto" w:fill="auto"/>
          </w:tcPr>
          <w:p w14:paraId="43677C0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40DACFF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B2A307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F252F11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08B6BC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84EC9FF" w14:textId="77777777" w:rsidTr="002974EE">
        <w:tc>
          <w:tcPr>
            <w:tcW w:w="411" w:type="dxa"/>
            <w:shd w:val="clear" w:color="auto" w:fill="auto"/>
          </w:tcPr>
          <w:p w14:paraId="4AFB4E71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25FD24A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7B74388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34A9FB7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782115D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  <w:tr w:rsidR="001F411F" w:rsidRPr="00D6334C" w14:paraId="011DA7E5" w14:textId="77777777" w:rsidTr="002974EE">
        <w:tc>
          <w:tcPr>
            <w:tcW w:w="411" w:type="dxa"/>
            <w:shd w:val="clear" w:color="auto" w:fill="auto"/>
          </w:tcPr>
          <w:p w14:paraId="71A7F1C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F4788D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C197DC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8EB9636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0EE4D7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433B0F1" w14:textId="77777777" w:rsidTr="002974EE">
        <w:tc>
          <w:tcPr>
            <w:tcW w:w="411" w:type="dxa"/>
            <w:shd w:val="clear" w:color="auto" w:fill="auto"/>
          </w:tcPr>
          <w:p w14:paraId="69BEA660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20194D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B77A2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6D6350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32BC7DD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</w:tbl>
    <w:p w14:paraId="4E17C43F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59C6EEBE" w14:textId="77777777" w:rsidTr="002974EE">
        <w:tc>
          <w:tcPr>
            <w:tcW w:w="2510" w:type="dxa"/>
            <w:shd w:val="clear" w:color="auto" w:fill="auto"/>
          </w:tcPr>
          <w:p w14:paraId="00D095A8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D0A0FA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607F174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18036298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FC1D5A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A2F21D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D3226B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58CA5C62" w14:textId="77777777" w:rsidTr="002974EE">
        <w:tc>
          <w:tcPr>
            <w:tcW w:w="2510" w:type="dxa"/>
            <w:shd w:val="clear" w:color="auto" w:fill="auto"/>
          </w:tcPr>
          <w:p w14:paraId="54EA1239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32C9E69B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06A0903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B81838C" w14:textId="77777777" w:rsidTr="002974EE">
        <w:tc>
          <w:tcPr>
            <w:tcW w:w="2510" w:type="dxa"/>
            <w:shd w:val="clear" w:color="auto" w:fill="auto"/>
          </w:tcPr>
          <w:p w14:paraId="66470ED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F1135E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24CE88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AC50B7A" w14:textId="77777777" w:rsidTr="002974EE">
        <w:tc>
          <w:tcPr>
            <w:tcW w:w="2510" w:type="dxa"/>
            <w:shd w:val="clear" w:color="auto" w:fill="auto"/>
          </w:tcPr>
          <w:p w14:paraId="72A0590A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C84C3E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C5C44B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0CFC5126" w14:textId="77777777" w:rsidTr="002974EE">
        <w:tc>
          <w:tcPr>
            <w:tcW w:w="2510" w:type="dxa"/>
            <w:shd w:val="clear" w:color="auto" w:fill="auto"/>
          </w:tcPr>
          <w:p w14:paraId="54562FD8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9765A3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C6FEDA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6BCF1B2" w14:textId="77777777" w:rsidTr="002974EE">
        <w:tc>
          <w:tcPr>
            <w:tcW w:w="2510" w:type="dxa"/>
            <w:shd w:val="clear" w:color="auto" w:fill="auto"/>
          </w:tcPr>
          <w:p w14:paraId="46C1C47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29BFDA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55DB38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EBCC55B" w14:textId="77777777" w:rsidTr="002974EE">
        <w:tc>
          <w:tcPr>
            <w:tcW w:w="2510" w:type="dxa"/>
            <w:shd w:val="clear" w:color="auto" w:fill="auto"/>
          </w:tcPr>
          <w:p w14:paraId="4991279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0A86AF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81BD4B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4AEBE91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575AA1B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4AFB2C2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0D95D8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4DE61F4B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104B67E0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37DCB7DE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2986A208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D02D357" w14:textId="77777777" w:rsidR="001F411F" w:rsidRDefault="001F411F" w:rsidP="001F411F">
      <w:pPr>
        <w:jc w:val="right"/>
        <w:rPr>
          <w:sz w:val="26"/>
          <w:szCs w:val="26"/>
        </w:rPr>
      </w:pPr>
    </w:p>
    <w:p w14:paraId="6072808D" w14:textId="77777777" w:rsidR="001F411F" w:rsidRDefault="001F411F" w:rsidP="002C0912">
      <w:pPr>
        <w:rPr>
          <w:sz w:val="26"/>
          <w:szCs w:val="26"/>
        </w:rPr>
      </w:pPr>
    </w:p>
    <w:p w14:paraId="23BA9A29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№2</w:t>
      </w:r>
    </w:p>
    <w:p w14:paraId="48B8D0D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52FA50F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Анкета претендента на участие в тендере</w:t>
      </w:r>
    </w:p>
    <w:p w14:paraId="3FDC271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1F411F" w:rsidRPr="00D6334C" w14:paraId="7608F8DC" w14:textId="77777777" w:rsidTr="002974EE">
        <w:tc>
          <w:tcPr>
            <w:tcW w:w="9496" w:type="dxa"/>
            <w:gridSpan w:val="20"/>
            <w:shd w:val="clear" w:color="auto" w:fill="auto"/>
          </w:tcPr>
          <w:p w14:paraId="7BD358F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Информация о претенденте</w:t>
            </w:r>
          </w:p>
        </w:tc>
      </w:tr>
      <w:tr w:rsidR="001F411F" w:rsidRPr="00D6334C" w14:paraId="1DF198D4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513FF6F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D83B1FC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880BA9B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45F8AA61" w14:textId="77777777" w:rsidTr="002974EE">
        <w:tc>
          <w:tcPr>
            <w:tcW w:w="4066" w:type="dxa"/>
            <w:gridSpan w:val="13"/>
            <w:shd w:val="clear" w:color="auto" w:fill="auto"/>
          </w:tcPr>
          <w:p w14:paraId="204FFD0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7AB696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539BA5C" w14:textId="77777777" w:rsidTr="002974EE">
        <w:tc>
          <w:tcPr>
            <w:tcW w:w="2813" w:type="dxa"/>
            <w:gridSpan w:val="8"/>
            <w:shd w:val="clear" w:color="auto" w:fill="auto"/>
          </w:tcPr>
          <w:p w14:paraId="6FAD2A0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Владельцы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131F96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9D73858" w14:textId="77777777" w:rsidTr="002974EE">
        <w:tc>
          <w:tcPr>
            <w:tcW w:w="4435" w:type="dxa"/>
            <w:gridSpan w:val="14"/>
            <w:shd w:val="clear" w:color="auto" w:fill="auto"/>
          </w:tcPr>
          <w:p w14:paraId="22AF426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892266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91F34A8" w14:textId="77777777" w:rsidTr="002974EE">
        <w:tc>
          <w:tcPr>
            <w:tcW w:w="2271" w:type="dxa"/>
            <w:gridSpan w:val="4"/>
            <w:shd w:val="clear" w:color="auto" w:fill="auto"/>
          </w:tcPr>
          <w:p w14:paraId="3099716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099FF8F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A69C20A" w14:textId="77777777" w:rsidTr="002974EE">
        <w:tc>
          <w:tcPr>
            <w:tcW w:w="1608" w:type="dxa"/>
            <w:gridSpan w:val="2"/>
            <w:shd w:val="clear" w:color="auto" w:fill="auto"/>
          </w:tcPr>
          <w:p w14:paraId="1D3406D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FF66E71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BF7E22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FACE5BD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6F65422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306795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F2BD933" w14:textId="77777777" w:rsidTr="002974EE">
        <w:tc>
          <w:tcPr>
            <w:tcW w:w="2629" w:type="dxa"/>
            <w:gridSpan w:val="7"/>
            <w:shd w:val="clear" w:color="auto" w:fill="auto"/>
          </w:tcPr>
          <w:p w14:paraId="5645E5C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28BFB1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A035D31" w14:textId="77777777" w:rsidTr="002974EE">
        <w:tc>
          <w:tcPr>
            <w:tcW w:w="2629" w:type="dxa"/>
            <w:gridSpan w:val="7"/>
            <w:shd w:val="clear" w:color="auto" w:fill="auto"/>
          </w:tcPr>
          <w:p w14:paraId="3038567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58E98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B8E95EB" w14:textId="77777777" w:rsidTr="002974EE">
        <w:tc>
          <w:tcPr>
            <w:tcW w:w="2629" w:type="dxa"/>
            <w:gridSpan w:val="7"/>
            <w:shd w:val="clear" w:color="auto" w:fill="auto"/>
          </w:tcPr>
          <w:p w14:paraId="6E1B24E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636E6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DD325AF" w14:textId="77777777" w:rsidTr="002974EE">
        <w:tc>
          <w:tcPr>
            <w:tcW w:w="1608" w:type="dxa"/>
            <w:gridSpan w:val="2"/>
            <w:shd w:val="clear" w:color="auto" w:fill="auto"/>
          </w:tcPr>
          <w:p w14:paraId="081A3CE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1A020CB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716FDA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80D33A7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D83548C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24F789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9D2AF5E" w14:textId="77777777" w:rsidTr="002974EE">
        <w:tc>
          <w:tcPr>
            <w:tcW w:w="9496" w:type="dxa"/>
            <w:gridSpan w:val="20"/>
            <w:shd w:val="clear" w:color="auto" w:fill="auto"/>
          </w:tcPr>
          <w:p w14:paraId="48596DB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36AB43B" w14:textId="77777777" w:rsidTr="002974EE">
        <w:tc>
          <w:tcPr>
            <w:tcW w:w="9496" w:type="dxa"/>
            <w:gridSpan w:val="20"/>
            <w:shd w:val="clear" w:color="auto" w:fill="auto"/>
          </w:tcPr>
          <w:p w14:paraId="129E713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1F411F" w:rsidRPr="00D6334C" w14:paraId="0DA9A7CD" w14:textId="77777777" w:rsidTr="002974EE">
        <w:tc>
          <w:tcPr>
            <w:tcW w:w="1712" w:type="dxa"/>
            <w:gridSpan w:val="3"/>
            <w:shd w:val="clear" w:color="auto" w:fill="auto"/>
          </w:tcPr>
          <w:p w14:paraId="0F91266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E7C327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159E862" w14:textId="77777777" w:rsidTr="002974EE">
        <w:tc>
          <w:tcPr>
            <w:tcW w:w="2439" w:type="dxa"/>
            <w:gridSpan w:val="5"/>
            <w:shd w:val="clear" w:color="auto" w:fill="auto"/>
          </w:tcPr>
          <w:p w14:paraId="4097146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EF67E5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AF22F0B" w14:textId="77777777" w:rsidTr="002974EE">
        <w:tc>
          <w:tcPr>
            <w:tcW w:w="3521" w:type="dxa"/>
            <w:gridSpan w:val="10"/>
            <w:shd w:val="clear" w:color="auto" w:fill="auto"/>
          </w:tcPr>
          <w:p w14:paraId="0134DF8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470156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40D424C" w14:textId="77777777" w:rsidTr="002974EE">
        <w:tc>
          <w:tcPr>
            <w:tcW w:w="5864" w:type="dxa"/>
            <w:gridSpan w:val="17"/>
            <w:shd w:val="clear" w:color="auto" w:fill="auto"/>
          </w:tcPr>
          <w:p w14:paraId="78038C6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B2DB88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7883DA6" w14:textId="77777777" w:rsidTr="002974EE">
        <w:tc>
          <w:tcPr>
            <w:tcW w:w="836" w:type="dxa"/>
            <w:shd w:val="clear" w:color="auto" w:fill="auto"/>
          </w:tcPr>
          <w:p w14:paraId="6BB5585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0AEFAD" w14:textId="77777777" w:rsidR="001F411F" w:rsidRPr="00D6334C" w:rsidRDefault="001F411F" w:rsidP="002974EE">
            <w:pPr>
              <w:jc w:val="both"/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6999933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3B291BB" w14:textId="77777777" w:rsidR="001F411F" w:rsidRPr="00D6334C" w:rsidRDefault="001F411F" w:rsidP="002974EE">
            <w:pPr>
              <w:jc w:val="both"/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348D957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6ABCA9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AB30175" w14:textId="77777777" w:rsidTr="002974EE">
        <w:tc>
          <w:tcPr>
            <w:tcW w:w="1712" w:type="dxa"/>
            <w:gridSpan w:val="3"/>
            <w:shd w:val="clear" w:color="auto" w:fill="auto"/>
          </w:tcPr>
          <w:p w14:paraId="40B202F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08297D2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4182EBA" w14:textId="77777777" w:rsidTr="002974EE">
        <w:tc>
          <w:tcPr>
            <w:tcW w:w="9496" w:type="dxa"/>
            <w:gridSpan w:val="20"/>
            <w:shd w:val="clear" w:color="auto" w:fill="auto"/>
          </w:tcPr>
          <w:p w14:paraId="004BB98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96C56F7" w14:textId="77777777" w:rsidTr="002974EE">
        <w:tc>
          <w:tcPr>
            <w:tcW w:w="9496" w:type="dxa"/>
            <w:gridSpan w:val="20"/>
            <w:shd w:val="clear" w:color="auto" w:fill="auto"/>
          </w:tcPr>
          <w:p w14:paraId="5EC57D7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Информация о банке претендента</w:t>
            </w:r>
          </w:p>
        </w:tc>
      </w:tr>
      <w:tr w:rsidR="001F411F" w:rsidRPr="00D6334C" w14:paraId="3DBE2BAB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2C5115C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4AEB5D7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39E22E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наименование банка (полное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сокращенное)</w:t>
            </w:r>
          </w:p>
        </w:tc>
      </w:tr>
      <w:tr w:rsidR="001F411F" w:rsidRPr="00D6334C" w14:paraId="0BC18D9D" w14:textId="77777777" w:rsidTr="002974EE">
        <w:tc>
          <w:tcPr>
            <w:tcW w:w="2629" w:type="dxa"/>
            <w:gridSpan w:val="7"/>
            <w:shd w:val="clear" w:color="auto" w:fill="auto"/>
          </w:tcPr>
          <w:p w14:paraId="5D82C77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7D2B935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FC0FA5D" w14:textId="77777777" w:rsidTr="002974EE">
        <w:tc>
          <w:tcPr>
            <w:tcW w:w="2629" w:type="dxa"/>
            <w:gridSpan w:val="7"/>
            <w:shd w:val="clear" w:color="auto" w:fill="auto"/>
          </w:tcPr>
          <w:p w14:paraId="1B627B4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212CD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3EA47A1" w14:textId="77777777" w:rsidTr="002974EE">
        <w:tc>
          <w:tcPr>
            <w:tcW w:w="2629" w:type="dxa"/>
            <w:gridSpan w:val="7"/>
            <w:shd w:val="clear" w:color="auto" w:fill="auto"/>
          </w:tcPr>
          <w:p w14:paraId="79516A3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65D00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7009CFD" w14:textId="77777777" w:rsidTr="002974EE">
        <w:tc>
          <w:tcPr>
            <w:tcW w:w="3153" w:type="dxa"/>
            <w:gridSpan w:val="9"/>
            <w:shd w:val="clear" w:color="auto" w:fill="auto"/>
          </w:tcPr>
          <w:p w14:paraId="3DCAAFF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3CDBE0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4803B68" w14:textId="77777777" w:rsidTr="002974EE">
        <w:tc>
          <w:tcPr>
            <w:tcW w:w="1608" w:type="dxa"/>
            <w:gridSpan w:val="2"/>
            <w:shd w:val="clear" w:color="auto" w:fill="auto"/>
          </w:tcPr>
          <w:p w14:paraId="5D936C7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BB4701C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43DD76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37EA180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C06A61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61E53C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3D3A438" w14:textId="77777777" w:rsidTr="002974EE">
        <w:tc>
          <w:tcPr>
            <w:tcW w:w="1608" w:type="dxa"/>
            <w:gridSpan w:val="2"/>
            <w:shd w:val="clear" w:color="auto" w:fill="auto"/>
          </w:tcPr>
          <w:p w14:paraId="4673B70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0428FB7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490547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00461A5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322D4AE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A45D39B" w14:textId="77777777" w:rsidR="001F411F" w:rsidRPr="00D6334C" w:rsidRDefault="001F411F" w:rsidP="002974EE">
            <w:pPr>
              <w:jc w:val="both"/>
            </w:pPr>
          </w:p>
        </w:tc>
      </w:tr>
    </w:tbl>
    <w:p w14:paraId="594FDA0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76CF92A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5A9FB54B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61528F0D" w14:textId="77777777" w:rsidTr="002974EE">
        <w:tc>
          <w:tcPr>
            <w:tcW w:w="2510" w:type="dxa"/>
            <w:shd w:val="clear" w:color="auto" w:fill="auto"/>
          </w:tcPr>
          <w:p w14:paraId="3BFAF3CF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56825D1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7F7FB2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3BDA9EC2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746D93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406DCC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064FBB8C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56CC57FE" w14:textId="77777777" w:rsidTr="002974EE">
        <w:tc>
          <w:tcPr>
            <w:tcW w:w="2510" w:type="dxa"/>
            <w:shd w:val="clear" w:color="auto" w:fill="auto"/>
          </w:tcPr>
          <w:p w14:paraId="4D095B7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7B066F5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40E9722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9B70CFB" w14:textId="77777777" w:rsidTr="002974EE">
        <w:tc>
          <w:tcPr>
            <w:tcW w:w="2510" w:type="dxa"/>
            <w:shd w:val="clear" w:color="auto" w:fill="auto"/>
          </w:tcPr>
          <w:p w14:paraId="78589CB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A80F27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FE2C54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91ACCB5" w14:textId="77777777" w:rsidTr="002974EE">
        <w:tc>
          <w:tcPr>
            <w:tcW w:w="2510" w:type="dxa"/>
            <w:shd w:val="clear" w:color="auto" w:fill="auto"/>
          </w:tcPr>
          <w:p w14:paraId="7E79F15D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72D8A7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9263062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53402BBC" w14:textId="77777777" w:rsidTr="002974EE">
        <w:tc>
          <w:tcPr>
            <w:tcW w:w="2510" w:type="dxa"/>
            <w:shd w:val="clear" w:color="auto" w:fill="auto"/>
          </w:tcPr>
          <w:p w14:paraId="442C22EE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6C44E2D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9C059C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7BEEE8E" w14:textId="77777777" w:rsidTr="002974EE">
        <w:tc>
          <w:tcPr>
            <w:tcW w:w="2510" w:type="dxa"/>
            <w:shd w:val="clear" w:color="auto" w:fill="auto"/>
          </w:tcPr>
          <w:p w14:paraId="5FDAB75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4B881F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55E8FC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C36AA98" w14:textId="77777777" w:rsidTr="002974EE">
        <w:tc>
          <w:tcPr>
            <w:tcW w:w="2510" w:type="dxa"/>
            <w:shd w:val="clear" w:color="auto" w:fill="auto"/>
          </w:tcPr>
          <w:p w14:paraId="22D2A3F1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E80CA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23AFE3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783B484E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1551D64B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7F96BBC1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54ADEA60" w14:textId="77777777" w:rsidR="001F411F" w:rsidRDefault="001F411F" w:rsidP="001F411F">
      <w:pPr>
        <w:jc w:val="right"/>
        <w:rPr>
          <w:sz w:val="26"/>
          <w:szCs w:val="26"/>
        </w:rPr>
      </w:pPr>
    </w:p>
    <w:p w14:paraId="2F054A1B" w14:textId="77777777" w:rsidR="001F411F" w:rsidRDefault="001F411F" w:rsidP="001F411F">
      <w:pPr>
        <w:jc w:val="right"/>
        <w:rPr>
          <w:sz w:val="26"/>
          <w:szCs w:val="26"/>
        </w:rPr>
      </w:pPr>
    </w:p>
    <w:p w14:paraId="78F8B07E" w14:textId="77777777" w:rsidR="001F411F" w:rsidRDefault="001F411F" w:rsidP="002C0912">
      <w:pPr>
        <w:rPr>
          <w:sz w:val="26"/>
          <w:szCs w:val="26"/>
        </w:rPr>
      </w:pPr>
    </w:p>
    <w:p w14:paraId="7797C4EF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№3</w:t>
      </w:r>
    </w:p>
    <w:p w14:paraId="146B0C13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9BAE322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Коммерческое предложение</w:t>
      </w:r>
    </w:p>
    <w:p w14:paraId="41A86BF7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1F411F" w:rsidRPr="00D6334C" w14:paraId="4909C718" w14:textId="77777777" w:rsidTr="002974EE">
        <w:tc>
          <w:tcPr>
            <w:tcW w:w="5316" w:type="dxa"/>
            <w:gridSpan w:val="5"/>
            <w:shd w:val="clear" w:color="auto" w:fill="auto"/>
          </w:tcPr>
          <w:p w14:paraId="7542A9A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Изучив приглашение к участию в </w:t>
            </w:r>
            <w:proofErr w:type="gramStart"/>
            <w:r w:rsidRPr="00D6334C">
              <w:rPr>
                <w:sz w:val="22"/>
                <w:szCs w:val="22"/>
              </w:rPr>
              <w:t>тендере  №</w:t>
            </w:r>
            <w:proofErr w:type="gram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9749F4E" w14:textId="77777777" w:rsidR="001F411F" w:rsidRPr="00D6334C" w:rsidRDefault="001F411F" w:rsidP="002974EE">
            <w:pPr>
              <w:jc w:val="both"/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2A102936" w14:textId="77777777" w:rsidR="001F411F" w:rsidRPr="00D6334C" w:rsidRDefault="001F411F" w:rsidP="002974EE">
            <w:pPr>
              <w:ind w:right="-185"/>
              <w:jc w:val="both"/>
            </w:pPr>
            <w:r w:rsidRPr="00D6334C">
              <w:rPr>
                <w:sz w:val="22"/>
                <w:szCs w:val="22"/>
              </w:rPr>
              <w:t>и приложения к нему</w:t>
            </w:r>
          </w:p>
        </w:tc>
      </w:tr>
      <w:tr w:rsidR="001F411F" w:rsidRPr="00D6334C" w14:paraId="6DCA8426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727D2B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8F900A5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D3C9A52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517993E6" w14:textId="77777777" w:rsidTr="002974EE">
        <w:tc>
          <w:tcPr>
            <w:tcW w:w="9469" w:type="dxa"/>
            <w:gridSpan w:val="8"/>
            <w:shd w:val="clear" w:color="auto" w:fill="auto"/>
          </w:tcPr>
          <w:p w14:paraId="339AB75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предлагает произвести</w:t>
            </w:r>
          </w:p>
        </w:tc>
      </w:tr>
      <w:tr w:rsidR="001F411F" w:rsidRPr="00D6334C" w14:paraId="68172ED1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02BB6F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7ABC9B9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C6C094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1F411F" w:rsidRPr="00D6334C" w14:paraId="7B4EDF48" w14:textId="77777777" w:rsidTr="002974EE">
        <w:tc>
          <w:tcPr>
            <w:tcW w:w="9469" w:type="dxa"/>
            <w:gridSpan w:val="8"/>
            <w:shd w:val="clear" w:color="auto" w:fill="auto"/>
          </w:tcPr>
          <w:p w14:paraId="5466802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на следующих условиях:</w:t>
            </w:r>
          </w:p>
        </w:tc>
      </w:tr>
      <w:tr w:rsidR="001F411F" w:rsidRPr="00D6334C" w14:paraId="68C3A34D" w14:textId="77777777" w:rsidTr="002974EE">
        <w:tc>
          <w:tcPr>
            <w:tcW w:w="9469" w:type="dxa"/>
            <w:gridSpan w:val="8"/>
            <w:shd w:val="clear" w:color="auto" w:fill="auto"/>
          </w:tcPr>
          <w:p w14:paraId="1BD8D72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B5AD08C" w14:textId="77777777" w:rsidTr="002974EE">
        <w:tc>
          <w:tcPr>
            <w:tcW w:w="2442" w:type="dxa"/>
            <w:shd w:val="clear" w:color="auto" w:fill="auto"/>
          </w:tcPr>
          <w:p w14:paraId="345CA58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46FCB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810B05B" w14:textId="77777777" w:rsidTr="002974EE">
        <w:tc>
          <w:tcPr>
            <w:tcW w:w="9469" w:type="dxa"/>
            <w:gridSpan w:val="8"/>
            <w:shd w:val="clear" w:color="auto" w:fill="auto"/>
          </w:tcPr>
          <w:p w14:paraId="65FF8EA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394E689" w14:textId="77777777" w:rsidTr="002974EE">
        <w:tc>
          <w:tcPr>
            <w:tcW w:w="9469" w:type="dxa"/>
            <w:gridSpan w:val="8"/>
            <w:shd w:val="clear" w:color="auto" w:fill="auto"/>
          </w:tcPr>
          <w:p w14:paraId="534A470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E5EE721" w14:textId="77777777" w:rsidTr="002974EE">
        <w:tc>
          <w:tcPr>
            <w:tcW w:w="2442" w:type="dxa"/>
            <w:shd w:val="clear" w:color="auto" w:fill="auto"/>
          </w:tcPr>
          <w:p w14:paraId="625CF8A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3BCD5B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6217CB4" w14:textId="77777777" w:rsidTr="002974EE">
        <w:tc>
          <w:tcPr>
            <w:tcW w:w="9469" w:type="dxa"/>
            <w:gridSpan w:val="8"/>
            <w:shd w:val="clear" w:color="auto" w:fill="auto"/>
          </w:tcPr>
          <w:p w14:paraId="39D5B22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1F411F" w:rsidRPr="00D6334C" w14:paraId="4270012B" w14:textId="77777777" w:rsidTr="002974EE">
        <w:tc>
          <w:tcPr>
            <w:tcW w:w="9469" w:type="dxa"/>
            <w:gridSpan w:val="8"/>
            <w:shd w:val="clear" w:color="auto" w:fill="auto"/>
          </w:tcPr>
          <w:p w14:paraId="5DB9F81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35B9960" w14:textId="77777777" w:rsidTr="002974EE">
        <w:tc>
          <w:tcPr>
            <w:tcW w:w="3341" w:type="dxa"/>
            <w:gridSpan w:val="3"/>
            <w:shd w:val="clear" w:color="auto" w:fill="auto"/>
          </w:tcPr>
          <w:p w14:paraId="5DE9B4E6" w14:textId="77777777" w:rsidR="001F411F" w:rsidRPr="00D6334C" w:rsidRDefault="001F411F" w:rsidP="002974EE">
            <w:pPr>
              <w:ind w:right="-115"/>
              <w:jc w:val="both"/>
            </w:pPr>
            <w:r w:rsidRPr="00D6334C">
              <w:rPr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9CDB31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4E9F849" w14:textId="77777777" w:rsidTr="002974EE">
        <w:tc>
          <w:tcPr>
            <w:tcW w:w="9469" w:type="dxa"/>
            <w:gridSpan w:val="8"/>
            <w:shd w:val="clear" w:color="auto" w:fill="auto"/>
          </w:tcPr>
          <w:p w14:paraId="3C17B791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1F411F" w:rsidRPr="00D6334C" w14:paraId="61543D49" w14:textId="77777777" w:rsidTr="002974EE">
        <w:tc>
          <w:tcPr>
            <w:tcW w:w="2615" w:type="dxa"/>
            <w:gridSpan w:val="2"/>
            <w:shd w:val="clear" w:color="auto" w:fill="auto"/>
          </w:tcPr>
          <w:p w14:paraId="4EE6F4B7" w14:textId="77777777" w:rsidR="001F411F" w:rsidRPr="00D6334C" w:rsidRDefault="001F411F" w:rsidP="002974EE">
            <w:pPr>
              <w:ind w:right="-121"/>
              <w:jc w:val="both"/>
            </w:pPr>
            <w:r w:rsidRPr="00D6334C">
              <w:rPr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46F56A" w14:textId="77777777" w:rsidR="001F411F" w:rsidRPr="00D6334C" w:rsidRDefault="001F411F" w:rsidP="002974EE">
            <w:pPr>
              <w:jc w:val="both"/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76418A51" w14:textId="77777777" w:rsidR="001F411F" w:rsidRPr="00D6334C" w:rsidRDefault="001F411F" w:rsidP="002974EE">
            <w:pPr>
              <w:jc w:val="both"/>
            </w:pPr>
            <w:proofErr w:type="gramStart"/>
            <w:r w:rsidRPr="00D6334C">
              <w:rPr>
                <w:sz w:val="22"/>
                <w:szCs w:val="22"/>
              </w:rPr>
              <w:t>окончание(</w:t>
            </w:r>
            <w:proofErr w:type="gramEnd"/>
            <w:r w:rsidRPr="00D6334C">
              <w:rPr>
                <w:sz w:val="22"/>
                <w:szCs w:val="22"/>
              </w:rPr>
              <w:t>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4B64491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B3832F7" w14:textId="77777777" w:rsidTr="002974EE">
        <w:tc>
          <w:tcPr>
            <w:tcW w:w="9469" w:type="dxa"/>
            <w:gridSpan w:val="8"/>
            <w:shd w:val="clear" w:color="auto" w:fill="auto"/>
          </w:tcPr>
          <w:p w14:paraId="77BFFC1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9C463FF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607F16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F58B570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E3CD8D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</w:t>
            </w:r>
            <w:ins w:id="0" w:author="Сергеева" w:date="2013-12-19T09:39:00Z">
              <w:r w:rsidRPr="00D6334C">
                <w:rPr>
                  <w:sz w:val="22"/>
                  <w:szCs w:val="22"/>
                </w:rPr>
                <w:t xml:space="preserve"> </w:t>
              </w:r>
            </w:ins>
            <w:r w:rsidRPr="00D6334C">
              <w:rPr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1F411F" w:rsidRPr="00D6334C" w14:paraId="6958D2DC" w14:textId="77777777" w:rsidTr="002974EE">
        <w:tc>
          <w:tcPr>
            <w:tcW w:w="9469" w:type="dxa"/>
            <w:gridSpan w:val="8"/>
            <w:shd w:val="clear" w:color="auto" w:fill="auto"/>
          </w:tcPr>
          <w:p w14:paraId="593535A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дает свое согласие на отклонение без рассмотрения </w:t>
            </w:r>
            <w:proofErr w:type="gramStart"/>
            <w:r w:rsidRPr="00D6334C">
              <w:rPr>
                <w:sz w:val="22"/>
                <w:szCs w:val="22"/>
              </w:rPr>
              <w:t>Коммерческого предложения</w:t>
            </w:r>
            <w:proofErr w:type="gramEnd"/>
            <w:r w:rsidRPr="00D6334C">
              <w:rPr>
                <w:sz w:val="22"/>
                <w:szCs w:val="22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1F411F" w:rsidRPr="00D6334C" w14:paraId="43CEE925" w14:textId="77777777" w:rsidTr="002974EE">
        <w:tc>
          <w:tcPr>
            <w:tcW w:w="9469" w:type="dxa"/>
            <w:gridSpan w:val="8"/>
            <w:shd w:val="clear" w:color="auto" w:fill="auto"/>
          </w:tcPr>
          <w:p w14:paraId="0F9E37C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E6F120D" w14:textId="77777777" w:rsidTr="002974EE">
        <w:tc>
          <w:tcPr>
            <w:tcW w:w="7477" w:type="dxa"/>
            <w:gridSpan w:val="7"/>
            <w:shd w:val="clear" w:color="auto" w:fill="auto"/>
          </w:tcPr>
          <w:p w14:paraId="73D3031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12A4A3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5FEC74E" w14:textId="77777777" w:rsidTr="002974EE">
        <w:tc>
          <w:tcPr>
            <w:tcW w:w="9469" w:type="dxa"/>
            <w:gridSpan w:val="8"/>
            <w:shd w:val="clear" w:color="auto" w:fill="auto"/>
          </w:tcPr>
          <w:p w14:paraId="16145B4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3A30AF43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2230A299" w14:textId="77777777" w:rsidTr="002974EE">
        <w:tc>
          <w:tcPr>
            <w:tcW w:w="2510" w:type="dxa"/>
            <w:shd w:val="clear" w:color="auto" w:fill="auto"/>
          </w:tcPr>
          <w:p w14:paraId="78C07275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9F3D989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AED06F4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71A47B55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EDA870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07BAB6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036C6D2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34686439" w14:textId="77777777" w:rsidTr="002974EE">
        <w:tc>
          <w:tcPr>
            <w:tcW w:w="2510" w:type="dxa"/>
            <w:shd w:val="clear" w:color="auto" w:fill="auto"/>
          </w:tcPr>
          <w:p w14:paraId="4E1C69FC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331AB6FF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2EB354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47D5C96" w14:textId="77777777" w:rsidTr="002974EE">
        <w:tc>
          <w:tcPr>
            <w:tcW w:w="2510" w:type="dxa"/>
            <w:shd w:val="clear" w:color="auto" w:fill="auto"/>
          </w:tcPr>
          <w:p w14:paraId="23D9C0B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3C2F66F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974E4E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FADD43F" w14:textId="77777777" w:rsidTr="002974EE">
        <w:tc>
          <w:tcPr>
            <w:tcW w:w="2510" w:type="dxa"/>
            <w:shd w:val="clear" w:color="auto" w:fill="auto"/>
          </w:tcPr>
          <w:p w14:paraId="4855BFF5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CB1EF3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1323F2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12D11EF8" w14:textId="77777777" w:rsidTr="002974EE">
        <w:tc>
          <w:tcPr>
            <w:tcW w:w="2510" w:type="dxa"/>
            <w:shd w:val="clear" w:color="auto" w:fill="auto"/>
          </w:tcPr>
          <w:p w14:paraId="3AB45253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32C7010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77F89A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8FC34CB" w14:textId="77777777" w:rsidTr="002974EE">
        <w:tc>
          <w:tcPr>
            <w:tcW w:w="2510" w:type="dxa"/>
            <w:shd w:val="clear" w:color="auto" w:fill="auto"/>
          </w:tcPr>
          <w:p w14:paraId="7B9DCC4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FB1FAB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9EBDFF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2C2FEA4" w14:textId="77777777" w:rsidTr="002974EE">
        <w:tc>
          <w:tcPr>
            <w:tcW w:w="2510" w:type="dxa"/>
            <w:shd w:val="clear" w:color="auto" w:fill="auto"/>
          </w:tcPr>
          <w:p w14:paraId="4E820159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C7A969C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F0D25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3DAFD702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DD84444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CBFA4B2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F1DF8C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BDE12B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181765D" w14:textId="77777777" w:rsidR="001F411F" w:rsidRDefault="001F411F" w:rsidP="001F411F">
      <w:pPr>
        <w:jc w:val="both"/>
        <w:rPr>
          <w:sz w:val="26"/>
          <w:szCs w:val="26"/>
        </w:rPr>
      </w:pPr>
    </w:p>
    <w:p w14:paraId="5EA68CE0" w14:textId="77777777" w:rsidR="001F411F" w:rsidRDefault="001F411F" w:rsidP="001F411F">
      <w:pPr>
        <w:jc w:val="both"/>
        <w:rPr>
          <w:sz w:val="26"/>
          <w:szCs w:val="26"/>
        </w:rPr>
      </w:pPr>
    </w:p>
    <w:p w14:paraId="367744F8" w14:textId="77777777" w:rsidR="001F411F" w:rsidRDefault="001F411F" w:rsidP="001F411F">
      <w:pPr>
        <w:jc w:val="both"/>
        <w:rPr>
          <w:sz w:val="26"/>
          <w:szCs w:val="26"/>
        </w:rPr>
      </w:pPr>
    </w:p>
    <w:p w14:paraId="189DAA00" w14:textId="77777777" w:rsidR="001F411F" w:rsidRDefault="001F411F" w:rsidP="001F411F">
      <w:pPr>
        <w:jc w:val="both"/>
        <w:rPr>
          <w:sz w:val="26"/>
          <w:szCs w:val="26"/>
        </w:rPr>
      </w:pPr>
    </w:p>
    <w:p w14:paraId="738F758C" w14:textId="77777777" w:rsidR="001F411F" w:rsidRDefault="001F411F" w:rsidP="001F411F">
      <w:pPr>
        <w:jc w:val="both"/>
        <w:rPr>
          <w:sz w:val="26"/>
          <w:szCs w:val="26"/>
        </w:rPr>
      </w:pPr>
    </w:p>
    <w:p w14:paraId="619D7ADC" w14:textId="77777777" w:rsidR="001F411F" w:rsidRDefault="001F411F" w:rsidP="001F411F">
      <w:pPr>
        <w:jc w:val="both"/>
        <w:rPr>
          <w:sz w:val="26"/>
          <w:szCs w:val="26"/>
        </w:rPr>
      </w:pPr>
    </w:p>
    <w:p w14:paraId="717F45A0" w14:textId="77777777" w:rsidR="001F411F" w:rsidRDefault="001F411F" w:rsidP="001F411F">
      <w:pPr>
        <w:jc w:val="right"/>
        <w:rPr>
          <w:sz w:val="26"/>
          <w:szCs w:val="26"/>
        </w:rPr>
      </w:pPr>
    </w:p>
    <w:p w14:paraId="3A9F070F" w14:textId="77777777" w:rsidR="001F411F" w:rsidRDefault="001F411F" w:rsidP="001F411F">
      <w:pPr>
        <w:jc w:val="right"/>
        <w:rPr>
          <w:sz w:val="26"/>
          <w:szCs w:val="26"/>
        </w:rPr>
      </w:pPr>
    </w:p>
    <w:p w14:paraId="01DE8EB7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№4</w:t>
      </w:r>
    </w:p>
    <w:p w14:paraId="5215A1CD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1F411F" w:rsidRPr="00D6334C" w14:paraId="58D21D0A" w14:textId="77777777" w:rsidTr="002974EE">
        <w:tc>
          <w:tcPr>
            <w:tcW w:w="1601" w:type="dxa"/>
            <w:gridSpan w:val="2"/>
            <w:shd w:val="clear" w:color="auto" w:fill="auto"/>
          </w:tcPr>
          <w:p w14:paraId="22ED0C78" w14:textId="77777777" w:rsidR="001F411F" w:rsidRDefault="001F411F" w:rsidP="002974EE">
            <w:pPr>
              <w:jc w:val="both"/>
            </w:pPr>
          </w:p>
          <w:p w14:paraId="7B041DA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7F2632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2B30DB0" w14:textId="77777777" w:rsidTr="002974EE">
        <w:tc>
          <w:tcPr>
            <w:tcW w:w="9468" w:type="dxa"/>
            <w:gridSpan w:val="7"/>
            <w:shd w:val="clear" w:color="auto" w:fill="auto"/>
          </w:tcPr>
          <w:p w14:paraId="0FB0F4F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63ABAEB3" w14:textId="77777777" w:rsidTr="002974EE">
        <w:tc>
          <w:tcPr>
            <w:tcW w:w="2269" w:type="dxa"/>
            <w:gridSpan w:val="3"/>
            <w:shd w:val="clear" w:color="auto" w:fill="auto"/>
          </w:tcPr>
          <w:p w14:paraId="7A20DDD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EC920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044461B" w14:textId="77777777" w:rsidTr="002974EE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C59E8C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362872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2408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№</w:t>
            </w:r>
          </w:p>
          <w:p w14:paraId="76B2D9F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604E1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A0AA49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B19BDE" w14:textId="77777777" w:rsidR="001F411F" w:rsidRPr="00D6334C" w:rsidRDefault="001F411F" w:rsidP="002974EE">
            <w:pPr>
              <w:ind w:left="-236" w:right="-211"/>
              <w:jc w:val="center"/>
            </w:pPr>
            <w:r w:rsidRPr="00D6334C">
              <w:rPr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7C7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 xml:space="preserve">Пояснения и </w:t>
            </w:r>
          </w:p>
          <w:p w14:paraId="16750C3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подтверждения</w:t>
            </w:r>
          </w:p>
        </w:tc>
      </w:tr>
      <w:tr w:rsidR="001F411F" w:rsidRPr="00D6334C" w14:paraId="0A1B736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7AF9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483E8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946305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A7687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940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5</w:t>
            </w:r>
          </w:p>
        </w:tc>
      </w:tr>
      <w:tr w:rsidR="001F411F" w:rsidRPr="00D6334C" w14:paraId="3B89CD0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6624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94F1F2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14:paraId="26129494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DAA611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  <w:p w14:paraId="2C21ABC6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22C79D5A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5EEC580A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FA6960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5760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1F411F" w:rsidRPr="00D6334C" w14:paraId="2109731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A4BA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84E03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99D2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2FBE55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ADC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EF262FD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A04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BEE35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23694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2689B064" w14:textId="77777777" w:rsidR="001F411F" w:rsidRPr="00D6334C" w:rsidRDefault="001F411F" w:rsidP="002974EE">
            <w:pPr>
              <w:jc w:val="center"/>
            </w:pPr>
          </w:p>
          <w:p w14:paraId="0B40B4A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5E8F8E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1938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540C4C0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C887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9BD6C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8B8E2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0DDA0DD2" w14:textId="77777777" w:rsidR="001F411F" w:rsidRPr="00D6334C" w:rsidRDefault="001F411F" w:rsidP="002974EE">
            <w:pPr>
              <w:jc w:val="center"/>
            </w:pPr>
          </w:p>
          <w:p w14:paraId="0150F0FB" w14:textId="77777777" w:rsidR="001F411F" w:rsidRPr="00D6334C" w:rsidRDefault="001F411F" w:rsidP="002974EE">
            <w:pPr>
              <w:jc w:val="center"/>
            </w:pPr>
          </w:p>
          <w:p w14:paraId="19398FC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4E4AF1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EFFB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15796701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365B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0844A2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3DD33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DBDE8F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5F309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1F411F" w:rsidRPr="00D6334C" w14:paraId="255FEE0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56D2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1C9EB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оборудования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029A9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F17C34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6BF91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1F411F" w:rsidRPr="00D6334C" w14:paraId="0A2EC0E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A450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77CF6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сертифицированных лабораторий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5C679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E6559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2ACE0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1F411F" w:rsidRPr="00D6334C" w14:paraId="79B22794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C1CB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D753E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BBA01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F84E1E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B99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B5A767F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5426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F1BAD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proofErr w:type="spellStart"/>
            <w:r w:rsidRPr="00D6334C">
              <w:rPr>
                <w:sz w:val="22"/>
                <w:szCs w:val="22"/>
              </w:rPr>
              <w:t>явля-ющихся</w:t>
            </w:r>
            <w:proofErr w:type="spellEnd"/>
            <w:r w:rsidRPr="00D6334C">
              <w:rPr>
                <w:sz w:val="22"/>
                <w:szCs w:val="22"/>
              </w:rPr>
              <w:t xml:space="preserve"> предметом тендера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99BE3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243F31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1F82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1F411F" w:rsidRPr="00D6334C" w14:paraId="5BBE6CB5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0CFC9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B03034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36211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A06645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22A8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Указать </w:t>
            </w:r>
            <w:proofErr w:type="gramStart"/>
            <w:r w:rsidRPr="00D6334C">
              <w:rPr>
                <w:i/>
                <w:sz w:val="22"/>
                <w:szCs w:val="22"/>
              </w:rPr>
              <w:t>место-положение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базы</w:t>
            </w:r>
          </w:p>
        </w:tc>
      </w:tr>
      <w:tr w:rsidR="001F411F" w:rsidRPr="00D6334C" w14:paraId="172F8956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4853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AC7990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D6334C">
              <w:rPr>
                <w:sz w:val="22"/>
                <w:szCs w:val="22"/>
                <w:lang w:val="en-US"/>
              </w:rPr>
              <w:t>ISO</w:t>
            </w:r>
            <w:r w:rsidRPr="00D6334C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C041E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AC5A43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F8A0A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07A443B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6AB5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6E59A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Членство в Саморегулируемой организации (СРО)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72227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A16EBF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79B8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1F411F" w:rsidRPr="00D6334C" w14:paraId="5DC0646C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7BFA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EFE03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B38AE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E4F3F9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5D8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BFB58B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96A69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D41C8F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58485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DBA911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1B00B" w14:textId="77777777" w:rsidR="001F411F" w:rsidRPr="00D6334C" w:rsidRDefault="001F411F" w:rsidP="002974EE">
            <w:pPr>
              <w:jc w:val="both"/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3460E46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5FE60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7C89A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получение </w:t>
            </w:r>
            <w:r w:rsidRPr="00D6334C">
              <w:rPr>
                <w:b/>
                <w:sz w:val="22"/>
                <w:szCs w:val="22"/>
              </w:rPr>
              <w:t>Векселя</w:t>
            </w:r>
            <w:r w:rsidRPr="00D6334C">
              <w:rPr>
                <w:sz w:val="22"/>
                <w:szCs w:val="22"/>
              </w:rP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BACC2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35C165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E409" w14:textId="77777777" w:rsidR="001F411F" w:rsidRPr="00D6334C" w:rsidRDefault="001F411F" w:rsidP="002974EE">
            <w:pPr>
              <w:jc w:val="both"/>
              <w:rPr>
                <w:i/>
              </w:rPr>
            </w:pPr>
          </w:p>
        </w:tc>
      </w:tr>
      <w:tr w:rsidR="001F411F" w:rsidRPr="00D6334C" w14:paraId="07CFBEAF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7AABA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CD4A7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D6334C">
              <w:rPr>
                <w:sz w:val="22"/>
                <w:szCs w:val="22"/>
              </w:rPr>
              <w:t>техноло-гических</w:t>
            </w:r>
            <w:proofErr w:type="spellEnd"/>
            <w:r w:rsidRPr="00D6334C">
              <w:rPr>
                <w:sz w:val="22"/>
                <w:szCs w:val="22"/>
              </w:rPr>
              <w:t xml:space="preserve">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AF314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01DCB8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23B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685A26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30795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6A7F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16F65120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сохранности и возмещения ущерба в случае</w:t>
            </w:r>
            <w:r w:rsidR="00795C11">
              <w:rPr>
                <w:sz w:val="22"/>
                <w:szCs w:val="22"/>
              </w:rPr>
              <w:t xml:space="preserve"> порчи и утери материалов и обо</w:t>
            </w:r>
            <w:r w:rsidRPr="00D6334C">
              <w:rPr>
                <w:sz w:val="22"/>
                <w:szCs w:val="22"/>
              </w:rPr>
              <w:t xml:space="preserve">рудования поставки Заказчика; </w:t>
            </w:r>
          </w:p>
          <w:p w14:paraId="0292FA6B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исполнения работ Подрядчиком; </w:t>
            </w:r>
          </w:p>
          <w:p w14:paraId="5B9D7A6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436E206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DE15D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F8ADB3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C88B6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1F411F" w:rsidRPr="00D6334C" w14:paraId="5D277D44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44605" w14:textId="77777777" w:rsidR="001F411F" w:rsidRPr="00D6334C" w:rsidRDefault="001F411F" w:rsidP="002974EE">
            <w:pPr>
              <w:ind w:right="-216"/>
            </w:pPr>
            <w:r w:rsidRPr="00D6334C">
              <w:rPr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EF30B7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положительных отзывов о </w:t>
            </w:r>
            <w:proofErr w:type="gramStart"/>
            <w:r w:rsidRPr="00D6334C">
              <w:rPr>
                <w:sz w:val="22"/>
                <w:szCs w:val="22"/>
              </w:rPr>
              <w:t>ре-</w:t>
            </w:r>
            <w:proofErr w:type="spellStart"/>
            <w:r w:rsidRPr="00D6334C">
              <w:rPr>
                <w:sz w:val="22"/>
                <w:szCs w:val="22"/>
              </w:rPr>
              <w:t>зультатах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деятельности, в том числе от обществ, входящих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2CC2E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3E23BD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DBAE4" w14:textId="77777777" w:rsidR="001F411F" w:rsidRPr="00D6334C" w:rsidRDefault="001F411F" w:rsidP="002974EE">
            <w:r w:rsidRPr="00D6334C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1F411F" w:rsidRPr="00D6334C" w14:paraId="6BBEA479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7BA2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7CDF33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действующих договоров с </w:t>
            </w:r>
            <w:proofErr w:type="gramStart"/>
            <w:r w:rsidRPr="00D6334C">
              <w:rPr>
                <w:sz w:val="22"/>
                <w:szCs w:val="22"/>
              </w:rPr>
              <w:t>об-</w:t>
            </w:r>
            <w:proofErr w:type="spellStart"/>
            <w:r w:rsidRPr="00D6334C">
              <w:rPr>
                <w:sz w:val="22"/>
                <w:szCs w:val="22"/>
              </w:rPr>
              <w:t>ществами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>, входящими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8B903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27EB4B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A4BE7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1F411F" w:rsidRPr="00D6334C" w14:paraId="6E350A3D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A1B5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205806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DDABA9" w14:textId="77777777" w:rsidR="001F411F" w:rsidRPr="00D6334C" w:rsidRDefault="001F411F" w:rsidP="002974EE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0F1ED4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79D8" w14:textId="77777777" w:rsidR="001F411F" w:rsidRPr="00D6334C" w:rsidRDefault="001F411F" w:rsidP="002974EE">
            <w:pPr>
              <w:rPr>
                <w:i/>
              </w:rPr>
            </w:pPr>
          </w:p>
        </w:tc>
      </w:tr>
      <w:tr w:rsidR="001F411F" w:rsidRPr="00D6334C" w14:paraId="2D320B6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BDE6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3FDE38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и состав программного обеспечения, которое будет </w:t>
            </w:r>
            <w:proofErr w:type="gramStart"/>
            <w:r w:rsidRPr="00D6334C">
              <w:rPr>
                <w:sz w:val="22"/>
                <w:szCs w:val="22"/>
              </w:rPr>
              <w:t>использовать-</w:t>
            </w:r>
            <w:proofErr w:type="spellStart"/>
            <w:r w:rsidRPr="00D6334C">
              <w:rPr>
                <w:sz w:val="22"/>
                <w:szCs w:val="22"/>
              </w:rPr>
              <w:t>ся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при выполнении работ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3CF6F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DC3048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3B54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  <w:tr w:rsidR="00992861" w:rsidRPr="00992861" w14:paraId="2C1B065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CABC2" w14:textId="77777777" w:rsidR="0017198C" w:rsidRPr="00992861" w:rsidRDefault="0017198C" w:rsidP="002974EE">
            <w:pPr>
              <w:ind w:right="-216"/>
              <w:jc w:val="both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8631E7" w14:textId="77777777" w:rsidR="0017198C" w:rsidRPr="00992861" w:rsidRDefault="0017198C" w:rsidP="0017198C">
            <w:pPr>
              <w:ind w:right="-108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Согласие с условиями типовой формы договора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3551A6" w14:textId="77777777" w:rsidR="0017198C" w:rsidRPr="00992861" w:rsidRDefault="0017198C" w:rsidP="002974EE">
            <w:pPr>
              <w:jc w:val="center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8A01E7" w14:textId="77777777" w:rsidR="0017198C" w:rsidRPr="00992861" w:rsidRDefault="0017198C" w:rsidP="002974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E863" w14:textId="77777777" w:rsidR="0017198C" w:rsidRPr="00992861" w:rsidRDefault="0017198C" w:rsidP="002974EE">
            <w:pPr>
              <w:rPr>
                <w:i/>
                <w:color w:val="000000" w:themeColor="text1"/>
              </w:rPr>
            </w:pPr>
            <w:r w:rsidRPr="00992861">
              <w:rPr>
                <w:i/>
                <w:color w:val="000000" w:themeColor="text1"/>
                <w:sz w:val="22"/>
                <w:szCs w:val="22"/>
              </w:rPr>
              <w:t>Приложить письмо/справку</w:t>
            </w:r>
          </w:p>
        </w:tc>
      </w:tr>
    </w:tbl>
    <w:p w14:paraId="23CF127F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5A055246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57F27C3C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193233D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5FC05A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07231F0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4A00B7FF" w14:textId="77777777" w:rsidTr="002974EE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C94DE8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2A3EA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DB37E4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50BC3801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189F86AF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3AFEA14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557DA8A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E260957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5FBD6BA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0D8F2F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DECBD4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6DE2CD8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34410498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D59FCF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04A8BB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304760D0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146B13A4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6ADD44C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45A3999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A4E2DC9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3D59DF2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BD3DCD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9CB60D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AA23483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443F3529" w14:textId="77777777" w:rsidR="001F411F" w:rsidRPr="00D6334C" w:rsidRDefault="001F411F" w:rsidP="002974EE">
            <w:pPr>
              <w:jc w:val="both"/>
            </w:pPr>
          </w:p>
          <w:p w14:paraId="47E74820" w14:textId="77777777" w:rsidR="001F411F" w:rsidRPr="00D6334C" w:rsidRDefault="001F411F" w:rsidP="002974EE">
            <w:pPr>
              <w:jc w:val="both"/>
            </w:pPr>
          </w:p>
          <w:p w14:paraId="0EC6D27D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C85B73C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0D370F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7BC54B92" w14:textId="77777777" w:rsidR="001F411F" w:rsidRPr="0063121C" w:rsidRDefault="001F411F" w:rsidP="001F411F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5AF112E7" w14:textId="77777777" w:rsidR="002C0912" w:rsidRDefault="001F411F" w:rsidP="0028256C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 xml:space="preserve">наличии информации и в </w:t>
      </w:r>
      <w:r w:rsidR="002C0912">
        <w:rPr>
          <w:sz w:val="20"/>
          <w:szCs w:val="20"/>
        </w:rPr>
        <w:t>зависимости от предмета тендер</w:t>
      </w:r>
    </w:p>
    <w:p w14:paraId="6D6F134A" w14:textId="77777777" w:rsidR="002C0912" w:rsidRPr="002C0912" w:rsidRDefault="002C0912" w:rsidP="002C0912">
      <w:pPr>
        <w:rPr>
          <w:rStyle w:val="a7"/>
        </w:rPr>
      </w:pPr>
    </w:p>
    <w:sectPr w:rsidR="002C0912" w:rsidRPr="002C0912" w:rsidSect="002E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035B6" w14:textId="77777777" w:rsidR="007560F6" w:rsidRDefault="007560F6" w:rsidP="002C0912">
      <w:r>
        <w:separator/>
      </w:r>
    </w:p>
  </w:endnote>
  <w:endnote w:type="continuationSeparator" w:id="0">
    <w:p w14:paraId="24EA4054" w14:textId="77777777" w:rsidR="007560F6" w:rsidRDefault="007560F6" w:rsidP="002C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3E2E3" w14:textId="77777777" w:rsidR="007560F6" w:rsidRDefault="007560F6" w:rsidP="002C0912">
      <w:r>
        <w:separator/>
      </w:r>
    </w:p>
  </w:footnote>
  <w:footnote w:type="continuationSeparator" w:id="0">
    <w:p w14:paraId="415F23D6" w14:textId="77777777" w:rsidR="007560F6" w:rsidRDefault="007560F6" w:rsidP="002C0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11F"/>
    <w:rsid w:val="0017198C"/>
    <w:rsid w:val="001F411F"/>
    <w:rsid w:val="0028256C"/>
    <w:rsid w:val="002C0912"/>
    <w:rsid w:val="002E0BB2"/>
    <w:rsid w:val="002E266D"/>
    <w:rsid w:val="00614D7B"/>
    <w:rsid w:val="007560F6"/>
    <w:rsid w:val="00795C11"/>
    <w:rsid w:val="0085001D"/>
    <w:rsid w:val="00992861"/>
    <w:rsid w:val="00A3793B"/>
    <w:rsid w:val="00AE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62EA2"/>
  <w15:docId w15:val="{02FAE270-6805-410E-98D3-09B6F6A2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Intense Reference"/>
    <w:basedOn w:val="a0"/>
    <w:uiPriority w:val="32"/>
    <w:qFormat/>
    <w:rsid w:val="002C0912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OngemahTV</dc:creator>
  <cp:lastModifiedBy>Хамидулин Саяр Гаярович</cp:lastModifiedBy>
  <cp:revision>5</cp:revision>
  <dcterms:created xsi:type="dcterms:W3CDTF">2019-11-07T14:23:00Z</dcterms:created>
  <dcterms:modified xsi:type="dcterms:W3CDTF">2025-10-15T14:55:00Z</dcterms:modified>
</cp:coreProperties>
</file>