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20C93" w14:textId="77777777" w:rsidR="00F25426" w:rsidRPr="00A736FD" w:rsidRDefault="00F25426" w:rsidP="0056200E">
      <w:pPr>
        <w:jc w:val="right"/>
        <w:rPr>
          <w:b/>
          <w:bCs/>
          <w:sz w:val="26"/>
          <w:szCs w:val="26"/>
        </w:rPr>
      </w:pPr>
      <w:r w:rsidRPr="00A736FD">
        <w:rPr>
          <w:b/>
          <w:bCs/>
          <w:sz w:val="26"/>
          <w:szCs w:val="26"/>
        </w:rPr>
        <w:t>Приложение 2</w:t>
      </w:r>
    </w:p>
    <w:p w14:paraId="04C9153C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14:paraId="31404A42" w14:textId="77777777" w:rsidR="0056200E" w:rsidRDefault="0056200E" w:rsidP="0056200E">
      <w:pPr>
        <w:jc w:val="both"/>
        <w:rPr>
          <w:sz w:val="26"/>
          <w:szCs w:val="26"/>
        </w:rPr>
      </w:pPr>
    </w:p>
    <w:p w14:paraId="0A6D86F1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14:paraId="26DE9189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"/>
        <w:gridCol w:w="2039"/>
        <w:gridCol w:w="202"/>
        <w:gridCol w:w="2106"/>
        <w:gridCol w:w="136"/>
        <w:gridCol w:w="859"/>
        <w:gridCol w:w="1046"/>
        <w:gridCol w:w="274"/>
        <w:gridCol w:w="68"/>
        <w:gridCol w:w="2213"/>
      </w:tblGrid>
      <w:tr w:rsidR="0056200E" w:rsidRPr="00973F59" w14:paraId="212990D3" w14:textId="77777777" w:rsidTr="009259F2">
        <w:tc>
          <w:tcPr>
            <w:tcW w:w="6935" w:type="dxa"/>
            <w:gridSpan w:val="7"/>
            <w:shd w:val="clear" w:color="auto" w:fill="auto"/>
          </w:tcPr>
          <w:p w14:paraId="4382014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779F5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710203F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2A5A0A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54FEA30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0B1EFFA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6F341AE3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5D81F4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2EA7013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CF8769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56200E" w:rsidRPr="00973F59" w14:paraId="4FEEA885" w14:textId="77777777" w:rsidTr="009259F2">
        <w:tc>
          <w:tcPr>
            <w:tcW w:w="9570" w:type="dxa"/>
            <w:gridSpan w:val="10"/>
            <w:shd w:val="clear" w:color="auto" w:fill="auto"/>
          </w:tcPr>
          <w:p w14:paraId="16DA4DF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56200E" w:rsidRPr="00973F59" w14:paraId="1E9CD126" w14:textId="77777777" w:rsidTr="009259F2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1C3C65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A8A81D1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110549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</w:t>
            </w:r>
          </w:p>
        </w:tc>
      </w:tr>
      <w:tr w:rsidR="0056200E" w:rsidRPr="00973F59" w14:paraId="08CCC518" w14:textId="77777777" w:rsidTr="009259F2">
        <w:tc>
          <w:tcPr>
            <w:tcW w:w="2497" w:type="dxa"/>
            <w:gridSpan w:val="2"/>
            <w:shd w:val="clear" w:color="auto" w:fill="auto"/>
          </w:tcPr>
          <w:p w14:paraId="5EA3220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335CD8C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BF4542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374C650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A21141F" w14:textId="77777777" w:rsidTr="009259F2">
        <w:tc>
          <w:tcPr>
            <w:tcW w:w="9570" w:type="dxa"/>
            <w:gridSpan w:val="10"/>
            <w:shd w:val="clear" w:color="auto" w:fill="auto"/>
          </w:tcPr>
          <w:p w14:paraId="32B1CD6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2. </w:t>
            </w:r>
          </w:p>
        </w:tc>
      </w:tr>
      <w:tr w:rsidR="0056200E" w:rsidRPr="00973F59" w14:paraId="38C582CB" w14:textId="77777777" w:rsidTr="009259F2">
        <w:tc>
          <w:tcPr>
            <w:tcW w:w="9570" w:type="dxa"/>
            <w:gridSpan w:val="10"/>
            <w:shd w:val="clear" w:color="auto" w:fill="auto"/>
          </w:tcPr>
          <w:p w14:paraId="120DDC3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8294F09" w14:textId="77777777" w:rsidTr="009259F2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C377FAA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4259A99A" w14:textId="77777777" w:rsidTr="009259F2">
        <w:tc>
          <w:tcPr>
            <w:tcW w:w="5864" w:type="dxa"/>
            <w:gridSpan w:val="6"/>
            <w:shd w:val="clear" w:color="auto" w:fill="auto"/>
          </w:tcPr>
          <w:p w14:paraId="73C9E18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2DE39B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F3187F1" w14:textId="77777777" w:rsidTr="009259F2">
        <w:tc>
          <w:tcPr>
            <w:tcW w:w="9570" w:type="dxa"/>
            <w:gridSpan w:val="10"/>
            <w:shd w:val="clear" w:color="auto" w:fill="auto"/>
          </w:tcPr>
          <w:p w14:paraId="04CC5DA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56200E" w:rsidRPr="00973F59" w14:paraId="14BC4EEE" w14:textId="77777777" w:rsidTr="009259F2">
        <w:tc>
          <w:tcPr>
            <w:tcW w:w="9570" w:type="dxa"/>
            <w:gridSpan w:val="10"/>
            <w:shd w:val="clear" w:color="auto" w:fill="auto"/>
          </w:tcPr>
          <w:p w14:paraId="1A38EBD7" w14:textId="77777777" w:rsidR="0056200E" w:rsidRPr="00973F59" w:rsidRDefault="0056200E" w:rsidP="009259F2">
            <w:pPr>
              <w:ind w:right="-186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случае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отмены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непризнания победителем тендера,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а также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в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56200E" w:rsidRPr="00973F59" w14:paraId="2ADA1A86" w14:textId="77777777" w:rsidTr="009259F2">
        <w:tc>
          <w:tcPr>
            <w:tcW w:w="9570" w:type="dxa"/>
            <w:gridSpan w:val="10"/>
            <w:shd w:val="clear" w:color="auto" w:fill="auto"/>
          </w:tcPr>
          <w:p w14:paraId="172CC04D" w14:textId="77777777" w:rsidR="0056200E" w:rsidRPr="00973F59" w:rsidRDefault="0056200E" w:rsidP="009259F2">
            <w:pPr>
              <w:ind w:right="-6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связанных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с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проведением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исполнением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принятых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Организатором</w:t>
            </w:r>
            <w:r w:rsidRPr="00973F59">
              <w:rPr>
                <w:sz w:val="22"/>
                <w:szCs w:val="22"/>
              </w:rPr>
              <w:t xml:space="preserve"> </w:t>
            </w:r>
            <w:r w:rsidRPr="00973F59">
              <w:rPr>
                <w:sz w:val="26"/>
                <w:szCs w:val="26"/>
              </w:rPr>
              <w:t>тендера решений</w:t>
            </w:r>
          </w:p>
        </w:tc>
      </w:tr>
      <w:tr w:rsidR="0056200E" w:rsidRPr="00973F59" w14:paraId="5173742B" w14:textId="77777777" w:rsidTr="009259F2">
        <w:tc>
          <w:tcPr>
            <w:tcW w:w="2497" w:type="dxa"/>
            <w:gridSpan w:val="2"/>
            <w:shd w:val="clear" w:color="auto" w:fill="auto"/>
          </w:tcPr>
          <w:p w14:paraId="0C3844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59FF0B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43E3958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0CEBE9C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B4A8B02" w14:textId="77777777" w:rsidTr="009259F2">
        <w:tc>
          <w:tcPr>
            <w:tcW w:w="9570" w:type="dxa"/>
            <w:gridSpan w:val="10"/>
            <w:shd w:val="clear" w:color="auto" w:fill="auto"/>
          </w:tcPr>
          <w:p w14:paraId="553C746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56200E" w:rsidRPr="00973F59" w14:paraId="679E9AC5" w14:textId="77777777" w:rsidTr="009259F2">
        <w:tc>
          <w:tcPr>
            <w:tcW w:w="411" w:type="dxa"/>
            <w:shd w:val="clear" w:color="auto" w:fill="auto"/>
          </w:tcPr>
          <w:p w14:paraId="45C37B4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75E464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BB4E6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BB0D2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44F434E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FCCE018" w14:textId="77777777" w:rsidTr="009259F2">
        <w:tc>
          <w:tcPr>
            <w:tcW w:w="411" w:type="dxa"/>
            <w:shd w:val="clear" w:color="auto" w:fill="auto"/>
          </w:tcPr>
          <w:p w14:paraId="4AA46663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1FF8B03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228E10E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3F2BCB68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0E272BE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56200E" w:rsidRPr="00973F59" w14:paraId="52D5C037" w14:textId="77777777" w:rsidTr="009259F2">
        <w:tc>
          <w:tcPr>
            <w:tcW w:w="411" w:type="dxa"/>
            <w:shd w:val="clear" w:color="auto" w:fill="auto"/>
          </w:tcPr>
          <w:p w14:paraId="41BDA6A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AF156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D50E3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E8F799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0137C03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10E52C3" w14:textId="77777777" w:rsidTr="009259F2">
        <w:tc>
          <w:tcPr>
            <w:tcW w:w="411" w:type="dxa"/>
            <w:shd w:val="clear" w:color="auto" w:fill="auto"/>
          </w:tcPr>
          <w:p w14:paraId="6D3BEDB3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1ACAA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DD9F1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E2E270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6B9CFFC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1D89BCE9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1740B474" w14:textId="77777777" w:rsidTr="009259F2">
        <w:tc>
          <w:tcPr>
            <w:tcW w:w="2510" w:type="dxa"/>
            <w:shd w:val="clear" w:color="auto" w:fill="auto"/>
          </w:tcPr>
          <w:p w14:paraId="482107B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631F15A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504E13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35B71CBD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85785D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0B5FEFE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1041C1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0FA003D6" w14:textId="77777777" w:rsidTr="009259F2">
        <w:tc>
          <w:tcPr>
            <w:tcW w:w="2510" w:type="dxa"/>
            <w:shd w:val="clear" w:color="auto" w:fill="auto"/>
          </w:tcPr>
          <w:p w14:paraId="4CD64BD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4282E0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247AA1D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F7BC7E6" w14:textId="77777777" w:rsidTr="009259F2">
        <w:tc>
          <w:tcPr>
            <w:tcW w:w="2510" w:type="dxa"/>
            <w:shd w:val="clear" w:color="auto" w:fill="auto"/>
          </w:tcPr>
          <w:p w14:paraId="08BFE1D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447B85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76D2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4C7032A" w14:textId="77777777" w:rsidTr="009259F2">
        <w:tc>
          <w:tcPr>
            <w:tcW w:w="2510" w:type="dxa"/>
            <w:shd w:val="clear" w:color="auto" w:fill="auto"/>
          </w:tcPr>
          <w:p w14:paraId="4AB0B917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B98EF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1AF150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68800DB8" w14:textId="77777777" w:rsidTr="009259F2">
        <w:tc>
          <w:tcPr>
            <w:tcW w:w="2510" w:type="dxa"/>
            <w:shd w:val="clear" w:color="auto" w:fill="auto"/>
          </w:tcPr>
          <w:p w14:paraId="51D136A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2299D3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18077C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82892E4" w14:textId="77777777" w:rsidTr="009259F2">
        <w:tc>
          <w:tcPr>
            <w:tcW w:w="2510" w:type="dxa"/>
            <w:shd w:val="clear" w:color="auto" w:fill="auto"/>
          </w:tcPr>
          <w:p w14:paraId="139B329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3EFE60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5577B7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3593447" w14:textId="77777777" w:rsidTr="009259F2">
        <w:tc>
          <w:tcPr>
            <w:tcW w:w="2510" w:type="dxa"/>
            <w:shd w:val="clear" w:color="auto" w:fill="auto"/>
          </w:tcPr>
          <w:p w14:paraId="77982F0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514FE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74010D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3037587E" w14:textId="77777777" w:rsidR="0056200E" w:rsidRDefault="0056200E" w:rsidP="0056200E">
      <w:pPr>
        <w:jc w:val="both"/>
        <w:rPr>
          <w:sz w:val="26"/>
          <w:szCs w:val="26"/>
        </w:rPr>
      </w:pPr>
    </w:p>
    <w:p w14:paraId="564AA54D" w14:textId="77777777" w:rsidR="0056200E" w:rsidRDefault="0056200E" w:rsidP="0056200E">
      <w:pPr>
        <w:jc w:val="both"/>
        <w:rPr>
          <w:sz w:val="26"/>
          <w:szCs w:val="26"/>
        </w:rPr>
      </w:pPr>
    </w:p>
    <w:p w14:paraId="08B45869" w14:textId="77777777" w:rsidR="0056200E" w:rsidRDefault="0056200E" w:rsidP="0056200E">
      <w:pPr>
        <w:jc w:val="both"/>
        <w:rPr>
          <w:sz w:val="26"/>
          <w:szCs w:val="26"/>
        </w:rPr>
      </w:pPr>
    </w:p>
    <w:p w14:paraId="09B07B08" w14:textId="77777777" w:rsidR="0056200E" w:rsidRDefault="0056200E" w:rsidP="0056200E">
      <w:pPr>
        <w:jc w:val="both"/>
        <w:rPr>
          <w:sz w:val="26"/>
          <w:szCs w:val="26"/>
        </w:rPr>
      </w:pPr>
    </w:p>
    <w:p w14:paraId="526C8EF0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29B46D66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09D59E3A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6323C513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6E4C57F8" w14:textId="77777777" w:rsidR="0056200E" w:rsidRDefault="0056200E" w:rsidP="0056200E">
      <w:pPr>
        <w:shd w:val="clear" w:color="auto" w:fill="FFFFFF"/>
        <w:spacing w:line="360" w:lineRule="auto"/>
        <w:jc w:val="both"/>
      </w:pPr>
    </w:p>
    <w:p w14:paraId="01D7BEC8" w14:textId="77777777" w:rsidR="0056200E" w:rsidRDefault="0056200E" w:rsidP="0056200E">
      <w:pPr>
        <w:jc w:val="both"/>
        <w:rPr>
          <w:sz w:val="26"/>
          <w:szCs w:val="26"/>
        </w:rPr>
      </w:pPr>
    </w:p>
    <w:p w14:paraId="4CBEB188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№2</w:t>
      </w:r>
    </w:p>
    <w:p w14:paraId="4AAD950F" w14:textId="77777777" w:rsidR="0056200E" w:rsidRDefault="0056200E" w:rsidP="0056200E">
      <w:pPr>
        <w:jc w:val="both"/>
        <w:rPr>
          <w:sz w:val="26"/>
          <w:szCs w:val="26"/>
        </w:rPr>
      </w:pPr>
    </w:p>
    <w:p w14:paraId="003C4B73" w14:textId="77777777" w:rsidR="0056200E" w:rsidRPr="00A42AC2" w:rsidRDefault="0056200E" w:rsidP="0056200E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14:paraId="24273CF1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56200E" w:rsidRPr="00973F59" w14:paraId="5B25FBDD" w14:textId="77777777" w:rsidTr="009259F2">
        <w:tc>
          <w:tcPr>
            <w:tcW w:w="9496" w:type="dxa"/>
            <w:gridSpan w:val="20"/>
            <w:shd w:val="clear" w:color="auto" w:fill="auto"/>
          </w:tcPr>
          <w:p w14:paraId="1059ABF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56200E" w:rsidRPr="00973F59" w14:paraId="30818819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5B3C39C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18501B8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44EE3C5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6D922AB8" w14:textId="77777777" w:rsidTr="009259F2">
        <w:tc>
          <w:tcPr>
            <w:tcW w:w="4066" w:type="dxa"/>
            <w:gridSpan w:val="13"/>
            <w:shd w:val="clear" w:color="auto" w:fill="auto"/>
          </w:tcPr>
          <w:p w14:paraId="369F9AC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01A13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14E5453" w14:textId="77777777" w:rsidTr="009259F2">
        <w:tc>
          <w:tcPr>
            <w:tcW w:w="2813" w:type="dxa"/>
            <w:gridSpan w:val="8"/>
            <w:shd w:val="clear" w:color="auto" w:fill="auto"/>
          </w:tcPr>
          <w:p w14:paraId="1B7DC51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Владельцы</w:t>
            </w:r>
            <w:r w:rsidRPr="00973F59">
              <w:rPr>
                <w:sz w:val="26"/>
                <w:szCs w:val="26"/>
                <w:lang w:val="en-US"/>
              </w:rPr>
              <w:t>/</w:t>
            </w:r>
            <w:r w:rsidRPr="00973F5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FEBAB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3A304C7" w14:textId="77777777" w:rsidTr="009259F2">
        <w:tc>
          <w:tcPr>
            <w:tcW w:w="4435" w:type="dxa"/>
            <w:gridSpan w:val="14"/>
            <w:shd w:val="clear" w:color="auto" w:fill="auto"/>
          </w:tcPr>
          <w:p w14:paraId="7505DD6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D0C804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83671EC" w14:textId="77777777" w:rsidTr="009259F2">
        <w:tc>
          <w:tcPr>
            <w:tcW w:w="2271" w:type="dxa"/>
            <w:gridSpan w:val="4"/>
            <w:shd w:val="clear" w:color="auto" w:fill="auto"/>
          </w:tcPr>
          <w:p w14:paraId="7FFB3B6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6422DAF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66D4C2C" w14:textId="77777777" w:rsidTr="009259F2">
        <w:tc>
          <w:tcPr>
            <w:tcW w:w="1608" w:type="dxa"/>
            <w:gridSpan w:val="2"/>
            <w:shd w:val="clear" w:color="auto" w:fill="auto"/>
          </w:tcPr>
          <w:p w14:paraId="4BBD35D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C6468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58D6ED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DE1B28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68AB405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228E88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DACBECD" w14:textId="77777777" w:rsidTr="009259F2">
        <w:tc>
          <w:tcPr>
            <w:tcW w:w="2629" w:type="dxa"/>
            <w:gridSpan w:val="7"/>
            <w:shd w:val="clear" w:color="auto" w:fill="auto"/>
          </w:tcPr>
          <w:p w14:paraId="0A10189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68D16B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A4F57E0" w14:textId="77777777" w:rsidTr="009259F2">
        <w:tc>
          <w:tcPr>
            <w:tcW w:w="2629" w:type="dxa"/>
            <w:gridSpan w:val="7"/>
            <w:shd w:val="clear" w:color="auto" w:fill="auto"/>
          </w:tcPr>
          <w:p w14:paraId="372075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8A21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9F694CB" w14:textId="77777777" w:rsidTr="009259F2">
        <w:tc>
          <w:tcPr>
            <w:tcW w:w="2629" w:type="dxa"/>
            <w:gridSpan w:val="7"/>
            <w:shd w:val="clear" w:color="auto" w:fill="auto"/>
          </w:tcPr>
          <w:p w14:paraId="40EAE83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C716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1BE875F" w14:textId="77777777" w:rsidTr="009259F2">
        <w:tc>
          <w:tcPr>
            <w:tcW w:w="1608" w:type="dxa"/>
            <w:gridSpan w:val="2"/>
            <w:shd w:val="clear" w:color="auto" w:fill="auto"/>
          </w:tcPr>
          <w:p w14:paraId="43B7019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C3FF0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01A8F5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FA15D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62477AD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005E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4904F65" w14:textId="77777777" w:rsidTr="009259F2">
        <w:tc>
          <w:tcPr>
            <w:tcW w:w="9496" w:type="dxa"/>
            <w:gridSpan w:val="20"/>
            <w:shd w:val="clear" w:color="auto" w:fill="auto"/>
          </w:tcPr>
          <w:p w14:paraId="555BF9F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96967B3" w14:textId="77777777" w:rsidTr="009259F2">
        <w:tc>
          <w:tcPr>
            <w:tcW w:w="9496" w:type="dxa"/>
            <w:gridSpan w:val="20"/>
            <w:shd w:val="clear" w:color="auto" w:fill="auto"/>
          </w:tcPr>
          <w:p w14:paraId="6F429C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56200E" w:rsidRPr="00973F59" w14:paraId="60976C92" w14:textId="77777777" w:rsidTr="009259F2">
        <w:tc>
          <w:tcPr>
            <w:tcW w:w="1712" w:type="dxa"/>
            <w:gridSpan w:val="3"/>
            <w:shd w:val="clear" w:color="auto" w:fill="auto"/>
          </w:tcPr>
          <w:p w14:paraId="0BBC3B3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F39344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F74715E" w14:textId="77777777" w:rsidTr="009259F2">
        <w:tc>
          <w:tcPr>
            <w:tcW w:w="2439" w:type="dxa"/>
            <w:gridSpan w:val="5"/>
            <w:shd w:val="clear" w:color="auto" w:fill="auto"/>
          </w:tcPr>
          <w:p w14:paraId="2C2D02A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CB331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CF1A77D" w14:textId="77777777" w:rsidTr="009259F2">
        <w:tc>
          <w:tcPr>
            <w:tcW w:w="3521" w:type="dxa"/>
            <w:gridSpan w:val="10"/>
            <w:shd w:val="clear" w:color="auto" w:fill="auto"/>
          </w:tcPr>
          <w:p w14:paraId="612E05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A2786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172A5B5" w14:textId="77777777" w:rsidTr="009259F2">
        <w:tc>
          <w:tcPr>
            <w:tcW w:w="5864" w:type="dxa"/>
            <w:gridSpan w:val="17"/>
            <w:shd w:val="clear" w:color="auto" w:fill="auto"/>
          </w:tcPr>
          <w:p w14:paraId="7DB3365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3939F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69B08E9" w14:textId="77777777" w:rsidTr="009259F2">
        <w:tc>
          <w:tcPr>
            <w:tcW w:w="836" w:type="dxa"/>
            <w:shd w:val="clear" w:color="auto" w:fill="auto"/>
          </w:tcPr>
          <w:p w14:paraId="164BE1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234A0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7CDB91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E56E8D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372F8EB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820F8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7F3F040" w14:textId="77777777" w:rsidTr="009259F2">
        <w:tc>
          <w:tcPr>
            <w:tcW w:w="1712" w:type="dxa"/>
            <w:gridSpan w:val="3"/>
            <w:shd w:val="clear" w:color="auto" w:fill="auto"/>
          </w:tcPr>
          <w:p w14:paraId="74B19C1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5CBD5F0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1F63004" w14:textId="77777777" w:rsidTr="009259F2">
        <w:tc>
          <w:tcPr>
            <w:tcW w:w="9496" w:type="dxa"/>
            <w:gridSpan w:val="20"/>
            <w:shd w:val="clear" w:color="auto" w:fill="auto"/>
          </w:tcPr>
          <w:p w14:paraId="1454BD7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59E15E7" w14:textId="77777777" w:rsidTr="009259F2">
        <w:tc>
          <w:tcPr>
            <w:tcW w:w="9496" w:type="dxa"/>
            <w:gridSpan w:val="20"/>
            <w:shd w:val="clear" w:color="auto" w:fill="auto"/>
          </w:tcPr>
          <w:p w14:paraId="2C9CC77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56200E" w:rsidRPr="00973F59" w14:paraId="5A0908D6" w14:textId="77777777" w:rsidTr="009259F2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6CBAEC5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D4F5F04" w14:textId="77777777" w:rsidTr="009259F2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7A4EE1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наименование банка (полное</w:t>
            </w:r>
            <w:r w:rsidRPr="00973F59">
              <w:rPr>
                <w:sz w:val="20"/>
                <w:szCs w:val="20"/>
                <w:lang w:val="en-US"/>
              </w:rPr>
              <w:t>/</w:t>
            </w:r>
            <w:r w:rsidRPr="00973F59">
              <w:rPr>
                <w:sz w:val="20"/>
                <w:szCs w:val="20"/>
              </w:rPr>
              <w:t>сокращенное)</w:t>
            </w:r>
          </w:p>
        </w:tc>
      </w:tr>
      <w:tr w:rsidR="0056200E" w:rsidRPr="00973F59" w14:paraId="2E92AED7" w14:textId="77777777" w:rsidTr="009259F2">
        <w:tc>
          <w:tcPr>
            <w:tcW w:w="2629" w:type="dxa"/>
            <w:gridSpan w:val="7"/>
            <w:shd w:val="clear" w:color="auto" w:fill="auto"/>
          </w:tcPr>
          <w:p w14:paraId="68FD1B2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107AD5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18E79C6" w14:textId="77777777" w:rsidTr="009259F2">
        <w:tc>
          <w:tcPr>
            <w:tcW w:w="2629" w:type="dxa"/>
            <w:gridSpan w:val="7"/>
            <w:shd w:val="clear" w:color="auto" w:fill="auto"/>
          </w:tcPr>
          <w:p w14:paraId="4C4A30B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3BC8A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7A302CB" w14:textId="77777777" w:rsidTr="009259F2">
        <w:tc>
          <w:tcPr>
            <w:tcW w:w="2629" w:type="dxa"/>
            <w:gridSpan w:val="7"/>
            <w:shd w:val="clear" w:color="auto" w:fill="auto"/>
          </w:tcPr>
          <w:p w14:paraId="01E2947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69D0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013035B" w14:textId="77777777" w:rsidTr="009259F2">
        <w:tc>
          <w:tcPr>
            <w:tcW w:w="3153" w:type="dxa"/>
            <w:gridSpan w:val="9"/>
            <w:shd w:val="clear" w:color="auto" w:fill="auto"/>
          </w:tcPr>
          <w:p w14:paraId="03AEE9D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4E54A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5468F1F" w14:textId="77777777" w:rsidTr="009259F2">
        <w:tc>
          <w:tcPr>
            <w:tcW w:w="1608" w:type="dxa"/>
            <w:gridSpan w:val="2"/>
            <w:shd w:val="clear" w:color="auto" w:fill="auto"/>
          </w:tcPr>
          <w:p w14:paraId="14748EB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94592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42CF0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0311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1688B0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2A9C06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9D0452A" w14:textId="77777777" w:rsidTr="009259F2">
        <w:tc>
          <w:tcPr>
            <w:tcW w:w="1608" w:type="dxa"/>
            <w:gridSpan w:val="2"/>
            <w:shd w:val="clear" w:color="auto" w:fill="auto"/>
          </w:tcPr>
          <w:p w14:paraId="0EED8D7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A5851E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94B4F6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31201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CA9FD9C" w14:textId="77777777" w:rsidR="0056200E" w:rsidRPr="00973F59" w:rsidRDefault="0056200E" w:rsidP="009259F2">
            <w:pPr>
              <w:ind w:left="77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07313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</w:tbl>
    <w:p w14:paraId="15FA1CA0" w14:textId="77777777" w:rsidR="0056200E" w:rsidRPr="007C2F25" w:rsidRDefault="0056200E" w:rsidP="0056200E">
      <w:pPr>
        <w:jc w:val="both"/>
        <w:rPr>
          <w:sz w:val="22"/>
          <w:szCs w:val="22"/>
        </w:rPr>
      </w:pPr>
    </w:p>
    <w:p w14:paraId="3728DABA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355BD8AE" w14:textId="77777777" w:rsidR="0056200E" w:rsidRPr="007C2F25" w:rsidRDefault="0056200E" w:rsidP="0056200E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2CA46C2C" w14:textId="77777777" w:rsidTr="009259F2">
        <w:tc>
          <w:tcPr>
            <w:tcW w:w="2510" w:type="dxa"/>
            <w:shd w:val="clear" w:color="auto" w:fill="auto"/>
          </w:tcPr>
          <w:p w14:paraId="1F944D2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7607EA7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BE789F5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528F5034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AD6AAAD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85E8EC1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E976F22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511E2DF2" w14:textId="77777777" w:rsidTr="009259F2">
        <w:tc>
          <w:tcPr>
            <w:tcW w:w="2510" w:type="dxa"/>
            <w:shd w:val="clear" w:color="auto" w:fill="auto"/>
          </w:tcPr>
          <w:p w14:paraId="5F04C77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564DB4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93CEB5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6E79486" w14:textId="77777777" w:rsidTr="009259F2">
        <w:tc>
          <w:tcPr>
            <w:tcW w:w="2510" w:type="dxa"/>
            <w:shd w:val="clear" w:color="auto" w:fill="auto"/>
          </w:tcPr>
          <w:p w14:paraId="0DD56A9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F67F0B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18B451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5AD0CB2" w14:textId="77777777" w:rsidTr="009259F2">
        <w:tc>
          <w:tcPr>
            <w:tcW w:w="2510" w:type="dxa"/>
            <w:shd w:val="clear" w:color="auto" w:fill="auto"/>
          </w:tcPr>
          <w:p w14:paraId="6D399F7C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6A84AD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14BD813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33B54AD9" w14:textId="77777777" w:rsidTr="009259F2">
        <w:tc>
          <w:tcPr>
            <w:tcW w:w="2510" w:type="dxa"/>
            <w:shd w:val="clear" w:color="auto" w:fill="auto"/>
          </w:tcPr>
          <w:p w14:paraId="7ACCE08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0CF83E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403E00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08D00FC" w14:textId="77777777" w:rsidTr="009259F2">
        <w:tc>
          <w:tcPr>
            <w:tcW w:w="2510" w:type="dxa"/>
            <w:shd w:val="clear" w:color="auto" w:fill="auto"/>
          </w:tcPr>
          <w:p w14:paraId="4D05416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DAB96D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C772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9399A96" w14:textId="77777777" w:rsidTr="009259F2">
        <w:tc>
          <w:tcPr>
            <w:tcW w:w="2510" w:type="dxa"/>
            <w:shd w:val="clear" w:color="auto" w:fill="auto"/>
          </w:tcPr>
          <w:p w14:paraId="6C6BB8C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B9DC16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E107A8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01EC249E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5B4576BF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12E963D2" w14:textId="77777777" w:rsidR="0056200E" w:rsidRDefault="0056200E" w:rsidP="0056200E">
      <w:pPr>
        <w:ind w:firstLine="7200"/>
        <w:rPr>
          <w:b/>
          <w:sz w:val="26"/>
          <w:szCs w:val="26"/>
        </w:rPr>
      </w:pPr>
    </w:p>
    <w:p w14:paraId="1EA71F05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№3</w:t>
      </w:r>
    </w:p>
    <w:p w14:paraId="0C5DD158" w14:textId="77777777" w:rsidR="0056200E" w:rsidRDefault="0056200E" w:rsidP="0056200E">
      <w:pPr>
        <w:jc w:val="both"/>
        <w:rPr>
          <w:sz w:val="26"/>
          <w:szCs w:val="26"/>
        </w:rPr>
      </w:pPr>
    </w:p>
    <w:p w14:paraId="0634DE3C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14:paraId="353E5F4A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0"/>
        <w:gridCol w:w="169"/>
        <w:gridCol w:w="709"/>
        <w:gridCol w:w="1405"/>
        <w:gridCol w:w="533"/>
        <w:gridCol w:w="1430"/>
        <w:gridCol w:w="720"/>
        <w:gridCol w:w="1969"/>
      </w:tblGrid>
      <w:tr w:rsidR="0056200E" w:rsidRPr="00973F59" w14:paraId="0E50BD55" w14:textId="77777777" w:rsidTr="009259F2">
        <w:tc>
          <w:tcPr>
            <w:tcW w:w="5316" w:type="dxa"/>
            <w:gridSpan w:val="5"/>
            <w:shd w:val="clear" w:color="auto" w:fill="auto"/>
          </w:tcPr>
          <w:p w14:paraId="34DA7C4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CDE032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C2B25AA" w14:textId="77777777" w:rsidR="0056200E" w:rsidRPr="00973F59" w:rsidRDefault="0056200E" w:rsidP="009259F2">
            <w:pPr>
              <w:ind w:right="-18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и приложения к нему</w:t>
            </w:r>
          </w:p>
        </w:tc>
      </w:tr>
      <w:tr w:rsidR="0056200E" w:rsidRPr="00973F59" w14:paraId="16DCBE9C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7C1FC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40CC3D2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D8936EC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1E12BC35" w14:textId="77777777" w:rsidTr="009259F2">
        <w:tc>
          <w:tcPr>
            <w:tcW w:w="9469" w:type="dxa"/>
            <w:gridSpan w:val="8"/>
            <w:shd w:val="clear" w:color="auto" w:fill="auto"/>
          </w:tcPr>
          <w:p w14:paraId="78C0F8B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предлагает произвести</w:t>
            </w:r>
          </w:p>
        </w:tc>
      </w:tr>
      <w:tr w:rsidR="0056200E" w:rsidRPr="00973F59" w14:paraId="39B56E42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FCAFF6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5C46EFF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053B146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56200E" w:rsidRPr="00973F59" w14:paraId="4D6B6E2D" w14:textId="77777777" w:rsidTr="009259F2">
        <w:tc>
          <w:tcPr>
            <w:tcW w:w="9469" w:type="dxa"/>
            <w:gridSpan w:val="8"/>
            <w:shd w:val="clear" w:color="auto" w:fill="auto"/>
          </w:tcPr>
          <w:p w14:paraId="7BE2F8B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на следующих условиях:</w:t>
            </w:r>
          </w:p>
        </w:tc>
      </w:tr>
      <w:tr w:rsidR="0056200E" w:rsidRPr="00973F59" w14:paraId="0335316D" w14:textId="77777777" w:rsidTr="009259F2">
        <w:tc>
          <w:tcPr>
            <w:tcW w:w="9469" w:type="dxa"/>
            <w:gridSpan w:val="8"/>
            <w:shd w:val="clear" w:color="auto" w:fill="auto"/>
          </w:tcPr>
          <w:p w14:paraId="2D6E801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2ADA185" w14:textId="77777777" w:rsidTr="009259F2">
        <w:tc>
          <w:tcPr>
            <w:tcW w:w="2442" w:type="dxa"/>
            <w:shd w:val="clear" w:color="auto" w:fill="auto"/>
          </w:tcPr>
          <w:p w14:paraId="2AB5DD1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1. </w:t>
            </w:r>
            <w:r w:rsidR="00E25D9F">
              <w:rPr>
                <w:sz w:val="26"/>
                <w:szCs w:val="26"/>
              </w:rPr>
              <w:t xml:space="preserve">Марка кабеля; количество, (м); ТУ; Цена без НДС, (руб.); </w:t>
            </w:r>
            <w:r w:rsidR="00E25D9F" w:rsidRPr="00A91F80">
              <w:rPr>
                <w:sz w:val="26"/>
                <w:szCs w:val="26"/>
              </w:rPr>
              <w:t>Стоимость</w:t>
            </w:r>
            <w:r w:rsidR="00E25D9F">
              <w:rPr>
                <w:sz w:val="26"/>
                <w:szCs w:val="26"/>
              </w:rPr>
              <w:t xml:space="preserve"> </w:t>
            </w:r>
            <w:r w:rsidR="00E25D9F" w:rsidRPr="008E578F">
              <w:rPr>
                <w:sz w:val="26"/>
                <w:szCs w:val="26"/>
              </w:rPr>
              <w:t>без</w:t>
            </w:r>
            <w:r w:rsidR="00E25D9F" w:rsidRPr="00A91F80">
              <w:rPr>
                <w:sz w:val="26"/>
                <w:szCs w:val="26"/>
              </w:rPr>
              <w:t xml:space="preserve"> НДС</w:t>
            </w:r>
            <w:r w:rsidR="00E25D9F">
              <w:rPr>
                <w:sz w:val="26"/>
                <w:szCs w:val="26"/>
              </w:rPr>
              <w:t>,</w:t>
            </w:r>
            <w:r w:rsidR="00E25D9F" w:rsidRPr="00A91F80">
              <w:rPr>
                <w:sz w:val="26"/>
                <w:szCs w:val="26"/>
              </w:rPr>
              <w:t xml:space="preserve"> (руб.)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F09C6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949CA54" w14:textId="77777777" w:rsidTr="009259F2">
        <w:tc>
          <w:tcPr>
            <w:tcW w:w="9469" w:type="dxa"/>
            <w:gridSpan w:val="8"/>
            <w:shd w:val="clear" w:color="auto" w:fill="auto"/>
          </w:tcPr>
          <w:p w14:paraId="4A1A2D54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</w:p>
        </w:tc>
      </w:tr>
      <w:tr w:rsidR="0056200E" w:rsidRPr="00973F59" w14:paraId="15E434E8" w14:textId="77777777" w:rsidTr="009259F2">
        <w:tc>
          <w:tcPr>
            <w:tcW w:w="9469" w:type="dxa"/>
            <w:gridSpan w:val="8"/>
            <w:shd w:val="clear" w:color="auto" w:fill="auto"/>
          </w:tcPr>
          <w:p w14:paraId="4EE3D8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A959809" w14:textId="77777777" w:rsidTr="009259F2">
        <w:tc>
          <w:tcPr>
            <w:tcW w:w="2442" w:type="dxa"/>
            <w:shd w:val="clear" w:color="auto" w:fill="auto"/>
          </w:tcPr>
          <w:p w14:paraId="6ECE550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A03EC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26F6EBE" w14:textId="77777777" w:rsidTr="009259F2">
        <w:tc>
          <w:tcPr>
            <w:tcW w:w="9469" w:type="dxa"/>
            <w:gridSpan w:val="8"/>
            <w:shd w:val="clear" w:color="auto" w:fill="auto"/>
          </w:tcPr>
          <w:p w14:paraId="47F66437" w14:textId="77777777" w:rsidR="0056200E" w:rsidRPr="00973F59" w:rsidRDefault="0056200E" w:rsidP="009259F2">
            <w:pPr>
              <w:jc w:val="both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56200E" w:rsidRPr="00973F59" w14:paraId="2A52607F" w14:textId="77777777" w:rsidTr="009259F2">
        <w:tc>
          <w:tcPr>
            <w:tcW w:w="9469" w:type="dxa"/>
            <w:gridSpan w:val="8"/>
            <w:shd w:val="clear" w:color="auto" w:fill="auto"/>
          </w:tcPr>
          <w:p w14:paraId="17F843E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24012FC6" w14:textId="77777777" w:rsidTr="009259F2">
        <w:tc>
          <w:tcPr>
            <w:tcW w:w="3341" w:type="dxa"/>
            <w:gridSpan w:val="3"/>
            <w:shd w:val="clear" w:color="auto" w:fill="auto"/>
          </w:tcPr>
          <w:p w14:paraId="354C9E9C" w14:textId="77777777" w:rsidR="0056200E" w:rsidRPr="00973F59" w:rsidRDefault="0056200E" w:rsidP="009259F2">
            <w:pPr>
              <w:ind w:right="-115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76DA28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79BD2BA1" w14:textId="77777777" w:rsidTr="009259F2">
        <w:tc>
          <w:tcPr>
            <w:tcW w:w="9469" w:type="dxa"/>
            <w:gridSpan w:val="8"/>
            <w:shd w:val="clear" w:color="auto" w:fill="auto"/>
          </w:tcPr>
          <w:p w14:paraId="5C9275C7" w14:textId="77777777" w:rsidR="0056200E" w:rsidRDefault="0056200E" w:rsidP="009259F2">
            <w:pPr>
              <w:ind w:right="-108"/>
            </w:pPr>
            <w:r w:rsidRPr="00973F5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56200E" w:rsidRPr="00973F59" w14:paraId="2C5B1BC2" w14:textId="77777777" w:rsidTr="009259F2">
        <w:tc>
          <w:tcPr>
            <w:tcW w:w="2615" w:type="dxa"/>
            <w:gridSpan w:val="2"/>
            <w:shd w:val="clear" w:color="auto" w:fill="auto"/>
          </w:tcPr>
          <w:p w14:paraId="693FC59C" w14:textId="77777777" w:rsidR="0056200E" w:rsidRPr="00973F59" w:rsidRDefault="0056200E" w:rsidP="009259F2">
            <w:pPr>
              <w:ind w:right="-121"/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8CD0E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0B3728F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окончание(месяц,</w:t>
            </w:r>
            <w:r w:rsidRPr="00973F59">
              <w:rPr>
                <w:sz w:val="20"/>
                <w:szCs w:val="20"/>
              </w:rPr>
              <w:t xml:space="preserve"> </w:t>
            </w:r>
            <w:r w:rsidRPr="00973F5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E2AD5D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DF5628B" w14:textId="77777777" w:rsidTr="009259F2">
        <w:tc>
          <w:tcPr>
            <w:tcW w:w="9469" w:type="dxa"/>
            <w:gridSpan w:val="8"/>
            <w:shd w:val="clear" w:color="auto" w:fill="auto"/>
          </w:tcPr>
          <w:p w14:paraId="3E44BC3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1732EEB1" w14:textId="77777777" w:rsidTr="009259F2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9D2632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1AF47A2" w14:textId="77777777" w:rsidTr="009259F2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7FBCB34" w14:textId="77777777" w:rsidR="0056200E" w:rsidRPr="00973F59" w:rsidRDefault="0056200E" w:rsidP="009259F2">
            <w:pPr>
              <w:jc w:val="center"/>
              <w:rPr>
                <w:sz w:val="18"/>
                <w:szCs w:val="18"/>
              </w:rPr>
            </w:pPr>
            <w:r w:rsidRPr="00973F59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>
                <w:rPr>
                  <w:sz w:val="18"/>
                  <w:szCs w:val="18"/>
                </w:rPr>
                <w:t xml:space="preserve"> </w:t>
              </w:r>
            </w:ins>
            <w:r w:rsidRPr="00973F59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56200E" w:rsidRPr="00973F59" w14:paraId="5B8ACCB3" w14:textId="77777777" w:rsidTr="009259F2">
        <w:tc>
          <w:tcPr>
            <w:tcW w:w="9469" w:type="dxa"/>
            <w:gridSpan w:val="8"/>
            <w:shd w:val="clear" w:color="auto" w:fill="auto"/>
          </w:tcPr>
          <w:p w14:paraId="2C5BDF1B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</w:t>
            </w:r>
            <w:r w:rsidR="00201B7B">
              <w:rPr>
                <w:sz w:val="26"/>
                <w:szCs w:val="26"/>
              </w:rPr>
              <w:t>,</w:t>
            </w:r>
            <w:r w:rsidRPr="00973F5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56200E" w:rsidRPr="00973F59" w14:paraId="68E97BFE" w14:textId="77777777" w:rsidTr="009259F2">
        <w:tc>
          <w:tcPr>
            <w:tcW w:w="9469" w:type="dxa"/>
            <w:gridSpan w:val="8"/>
            <w:shd w:val="clear" w:color="auto" w:fill="auto"/>
          </w:tcPr>
          <w:p w14:paraId="76DBCA3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69A3C294" w14:textId="77777777" w:rsidTr="009259F2">
        <w:tc>
          <w:tcPr>
            <w:tcW w:w="7477" w:type="dxa"/>
            <w:gridSpan w:val="7"/>
            <w:shd w:val="clear" w:color="auto" w:fill="auto"/>
          </w:tcPr>
          <w:p w14:paraId="60469B3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FBD3B9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54988B5" w14:textId="77777777" w:rsidTr="009259F2">
        <w:tc>
          <w:tcPr>
            <w:tcW w:w="9469" w:type="dxa"/>
            <w:gridSpan w:val="8"/>
            <w:shd w:val="clear" w:color="auto" w:fill="auto"/>
          </w:tcPr>
          <w:p w14:paraId="4A6CA6D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310E523C" w14:textId="77777777" w:rsidR="0056200E" w:rsidRDefault="0056200E" w:rsidP="0056200E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6689AD38" w14:textId="77777777" w:rsidTr="009259F2">
        <w:tc>
          <w:tcPr>
            <w:tcW w:w="2510" w:type="dxa"/>
            <w:shd w:val="clear" w:color="auto" w:fill="auto"/>
          </w:tcPr>
          <w:p w14:paraId="0D759068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23199A1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3DFAA00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47CF8809" w14:textId="77777777" w:rsidTr="009259F2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AC73AD9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8297A30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A4157B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1C17DC67" w14:textId="77777777" w:rsidTr="009259F2">
        <w:tc>
          <w:tcPr>
            <w:tcW w:w="2510" w:type="dxa"/>
            <w:shd w:val="clear" w:color="auto" w:fill="auto"/>
          </w:tcPr>
          <w:p w14:paraId="7FA298B5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BC956F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61AC58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8FB730D" w14:textId="77777777" w:rsidTr="009259F2">
        <w:tc>
          <w:tcPr>
            <w:tcW w:w="2510" w:type="dxa"/>
            <w:shd w:val="clear" w:color="auto" w:fill="auto"/>
          </w:tcPr>
          <w:p w14:paraId="5A6F1C8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3A6615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F097C6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DEAD891" w14:textId="77777777" w:rsidTr="009259F2">
        <w:tc>
          <w:tcPr>
            <w:tcW w:w="2510" w:type="dxa"/>
            <w:shd w:val="clear" w:color="auto" w:fill="auto"/>
          </w:tcPr>
          <w:p w14:paraId="217997A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0BCE5D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9CB78E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191D2F32" w14:textId="77777777" w:rsidTr="009259F2">
        <w:tc>
          <w:tcPr>
            <w:tcW w:w="2510" w:type="dxa"/>
            <w:shd w:val="clear" w:color="auto" w:fill="auto"/>
          </w:tcPr>
          <w:p w14:paraId="0582FCA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D2291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22323B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3A02B8F8" w14:textId="77777777" w:rsidTr="009259F2">
        <w:tc>
          <w:tcPr>
            <w:tcW w:w="2510" w:type="dxa"/>
            <w:shd w:val="clear" w:color="auto" w:fill="auto"/>
          </w:tcPr>
          <w:p w14:paraId="0FA8483E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E82A0C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6A1D8A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560B96CA" w14:textId="77777777" w:rsidTr="009259F2">
        <w:tc>
          <w:tcPr>
            <w:tcW w:w="2510" w:type="dxa"/>
            <w:shd w:val="clear" w:color="auto" w:fill="auto"/>
          </w:tcPr>
          <w:p w14:paraId="157EE4A1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015A27F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907A9D9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15A49CA0" w14:textId="77777777" w:rsidR="0056200E" w:rsidRDefault="0056200E" w:rsidP="0056200E">
      <w:pPr>
        <w:jc w:val="both"/>
      </w:pPr>
    </w:p>
    <w:p w14:paraId="67196669" w14:textId="77777777" w:rsidR="0056200E" w:rsidRDefault="0056200E" w:rsidP="0056200E">
      <w:pPr>
        <w:jc w:val="both"/>
        <w:rPr>
          <w:sz w:val="26"/>
          <w:szCs w:val="26"/>
        </w:rPr>
      </w:pPr>
    </w:p>
    <w:p w14:paraId="547AC480" w14:textId="77777777" w:rsidR="0056200E" w:rsidRDefault="0056200E" w:rsidP="0056200E">
      <w:pPr>
        <w:jc w:val="both"/>
        <w:rPr>
          <w:sz w:val="26"/>
          <w:szCs w:val="26"/>
        </w:rPr>
      </w:pPr>
    </w:p>
    <w:p w14:paraId="04D15418" w14:textId="77777777" w:rsidR="00E25D9F" w:rsidRDefault="00E25D9F" w:rsidP="0056200E">
      <w:pPr>
        <w:jc w:val="both"/>
        <w:rPr>
          <w:sz w:val="26"/>
          <w:szCs w:val="26"/>
        </w:rPr>
      </w:pPr>
    </w:p>
    <w:p w14:paraId="6D93DE47" w14:textId="77777777" w:rsidR="0056200E" w:rsidRDefault="0056200E" w:rsidP="0056200E">
      <w:pPr>
        <w:jc w:val="both"/>
        <w:rPr>
          <w:sz w:val="26"/>
          <w:szCs w:val="26"/>
        </w:rPr>
      </w:pPr>
    </w:p>
    <w:p w14:paraId="5CC34785" w14:textId="77777777" w:rsidR="0056200E" w:rsidRDefault="0056200E" w:rsidP="0056200E">
      <w:pPr>
        <w:jc w:val="both"/>
        <w:rPr>
          <w:sz w:val="26"/>
          <w:szCs w:val="26"/>
        </w:rPr>
      </w:pPr>
    </w:p>
    <w:p w14:paraId="4A9BB1BA" w14:textId="77777777" w:rsidR="0056200E" w:rsidRDefault="0056200E" w:rsidP="0056200E">
      <w:pPr>
        <w:jc w:val="both"/>
        <w:rPr>
          <w:sz w:val="26"/>
          <w:szCs w:val="26"/>
        </w:rPr>
      </w:pPr>
    </w:p>
    <w:p w14:paraId="51FE0270" w14:textId="77777777" w:rsidR="0056200E" w:rsidRDefault="0056200E" w:rsidP="0056200E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№4</w:t>
      </w:r>
    </w:p>
    <w:p w14:paraId="18B062AC" w14:textId="77777777" w:rsidR="0056200E" w:rsidRPr="00E02245" w:rsidRDefault="0056200E" w:rsidP="0056200E">
      <w:pPr>
        <w:jc w:val="both"/>
        <w:rPr>
          <w:sz w:val="26"/>
          <w:szCs w:val="26"/>
        </w:rPr>
      </w:pPr>
    </w:p>
    <w:p w14:paraId="41C62E1C" w14:textId="77777777" w:rsidR="0056200E" w:rsidRPr="00652A16" w:rsidRDefault="0056200E" w:rsidP="005620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14:paraId="6AE3C8E7" w14:textId="77777777" w:rsidR="0056200E" w:rsidRPr="00E02245" w:rsidRDefault="0056200E" w:rsidP="0056200E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56200E" w:rsidRPr="00973F59" w14:paraId="181DF00F" w14:textId="77777777" w:rsidTr="009259F2">
        <w:tc>
          <w:tcPr>
            <w:tcW w:w="1601" w:type="dxa"/>
            <w:gridSpan w:val="2"/>
            <w:shd w:val="clear" w:color="auto" w:fill="auto"/>
          </w:tcPr>
          <w:p w14:paraId="3F9F32D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6F2652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41137195" w14:textId="77777777" w:rsidTr="009259F2">
        <w:tc>
          <w:tcPr>
            <w:tcW w:w="9468" w:type="dxa"/>
            <w:gridSpan w:val="7"/>
            <w:shd w:val="clear" w:color="auto" w:fill="auto"/>
          </w:tcPr>
          <w:p w14:paraId="4F8F21E0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56200E" w:rsidRPr="00973F59" w14:paraId="5A916605" w14:textId="77777777" w:rsidTr="009259F2">
        <w:tc>
          <w:tcPr>
            <w:tcW w:w="2269" w:type="dxa"/>
            <w:gridSpan w:val="3"/>
            <w:shd w:val="clear" w:color="auto" w:fill="auto"/>
          </w:tcPr>
          <w:p w14:paraId="21F9277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E6CAF6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973F59" w14:paraId="032F5F1A" w14:textId="77777777" w:rsidTr="009259F2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03ADC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4A0522" w14:paraId="3FB4ACF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22D0" w14:textId="77777777" w:rsidR="0056200E" w:rsidRPr="004A0522" w:rsidRDefault="0056200E" w:rsidP="009259F2">
            <w:pPr>
              <w:jc w:val="center"/>
            </w:pPr>
            <w:r w:rsidRPr="004A0522">
              <w:t>№</w:t>
            </w:r>
          </w:p>
          <w:p w14:paraId="42247283" w14:textId="77777777" w:rsidR="0056200E" w:rsidRPr="004A0522" w:rsidRDefault="0056200E" w:rsidP="009259F2">
            <w:pPr>
              <w:jc w:val="center"/>
            </w:pPr>
            <w:r w:rsidRPr="004A0522">
              <w:t>п</w:t>
            </w:r>
            <w:r w:rsidRPr="00973F5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49DA1E" w14:textId="77777777" w:rsidR="0056200E" w:rsidRPr="004A0522" w:rsidRDefault="0056200E" w:rsidP="009259F2">
            <w:pPr>
              <w:jc w:val="center"/>
            </w:pPr>
            <w:r w:rsidRPr="004A05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41722A" w14:textId="77777777" w:rsidR="0056200E" w:rsidRPr="004A0522" w:rsidRDefault="0056200E" w:rsidP="009259F2">
            <w:pPr>
              <w:ind w:left="-108" w:right="-108"/>
              <w:jc w:val="center"/>
            </w:pPr>
            <w:r w:rsidRPr="004A05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C570C1" w14:textId="77777777" w:rsidR="0056200E" w:rsidRPr="004A0522" w:rsidRDefault="0056200E" w:rsidP="009259F2">
            <w:pPr>
              <w:ind w:left="-236" w:right="-211"/>
              <w:jc w:val="center"/>
            </w:pPr>
            <w: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35822" w14:textId="77777777" w:rsidR="0056200E" w:rsidRDefault="0056200E" w:rsidP="009259F2">
            <w:pPr>
              <w:jc w:val="center"/>
            </w:pPr>
            <w:r>
              <w:t xml:space="preserve">Пояснения и </w:t>
            </w:r>
          </w:p>
          <w:p w14:paraId="5ED8D6C8" w14:textId="77777777" w:rsidR="0056200E" w:rsidRPr="004A0522" w:rsidRDefault="0056200E" w:rsidP="009259F2">
            <w:pPr>
              <w:jc w:val="center"/>
            </w:pPr>
            <w:r>
              <w:t>подтверждения</w:t>
            </w:r>
          </w:p>
        </w:tc>
      </w:tr>
      <w:tr w:rsidR="0056200E" w:rsidRPr="00973F59" w14:paraId="12A48F58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C78AB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8DF20B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8B5322" w14:textId="77777777" w:rsidR="0056200E" w:rsidRPr="00973F59" w:rsidRDefault="0056200E" w:rsidP="009259F2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010F99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4F0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6"/>
                <w:szCs w:val="26"/>
              </w:rPr>
              <w:t>5</w:t>
            </w:r>
          </w:p>
        </w:tc>
      </w:tr>
      <w:tr w:rsidR="0056200E" w:rsidRPr="00D62F84" w14:paraId="5B0DA33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BE79A" w14:textId="77777777" w:rsidR="0056200E" w:rsidRPr="00D62F84" w:rsidRDefault="0056200E" w:rsidP="009259F2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90E779" w14:textId="77777777" w:rsidR="0056200E" w:rsidRPr="00D62F84" w:rsidRDefault="0056200E" w:rsidP="009259F2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14:paraId="150CCF59" w14:textId="77777777" w:rsidR="0056200E" w:rsidRPr="00D62F84" w:rsidRDefault="0056200E" w:rsidP="009259F2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7B3A43" w14:textId="77777777" w:rsidR="0056200E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  <w:p w14:paraId="3D76E745" w14:textId="77777777" w:rsidR="0056200E" w:rsidRDefault="0056200E" w:rsidP="009259F2">
            <w:pPr>
              <w:ind w:left="-108" w:right="-108"/>
              <w:jc w:val="center"/>
            </w:pPr>
          </w:p>
          <w:p w14:paraId="15930E1F" w14:textId="77777777" w:rsidR="0056200E" w:rsidRDefault="0056200E" w:rsidP="009259F2">
            <w:pPr>
              <w:ind w:left="-108" w:right="-108"/>
              <w:jc w:val="center"/>
            </w:pPr>
          </w:p>
          <w:p w14:paraId="45917CC0" w14:textId="77777777" w:rsidR="0056200E" w:rsidRPr="00D62F84" w:rsidRDefault="0056200E" w:rsidP="009259F2">
            <w:pPr>
              <w:ind w:left="-108" w:right="-108"/>
              <w:jc w:val="center"/>
            </w:pPr>
            <w:r w:rsidRPr="00D62F84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6BA225" w14:textId="77777777" w:rsidR="0056200E" w:rsidRPr="00D62F84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61D3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с указанием работ (услуг)</w:t>
            </w:r>
          </w:p>
        </w:tc>
      </w:tr>
      <w:tr w:rsidR="0056200E" w:rsidRPr="00AF65E3" w14:paraId="164EFBD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B1400" w14:textId="77777777" w:rsidR="0056200E" w:rsidRPr="00AF65E3" w:rsidRDefault="0056200E" w:rsidP="009259F2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7B257C" w14:textId="77777777" w:rsidR="0056200E" w:rsidRPr="00AF65E3" w:rsidRDefault="0056200E" w:rsidP="009259F2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59C596" w14:textId="77777777" w:rsidR="0056200E" w:rsidRPr="00AF65E3" w:rsidRDefault="0056200E" w:rsidP="009259F2">
            <w:pPr>
              <w:jc w:val="center"/>
            </w:pPr>
            <w:r w:rsidRPr="00AF65E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FDE687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BD7C" w14:textId="77777777" w:rsidR="0056200E" w:rsidRPr="00AF65E3" w:rsidRDefault="0056200E" w:rsidP="009259F2">
            <w:pPr>
              <w:jc w:val="both"/>
            </w:pPr>
          </w:p>
        </w:tc>
      </w:tr>
      <w:tr w:rsidR="0056200E" w:rsidRPr="00AF65E3" w14:paraId="2D89DCB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12181" w14:textId="77777777" w:rsidR="0056200E" w:rsidRPr="00AF65E3" w:rsidRDefault="0056200E" w:rsidP="009259F2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F31FF" w14:textId="77777777" w:rsidR="0056200E" w:rsidRPr="00AF65E3" w:rsidRDefault="0056200E" w:rsidP="009259F2">
            <w:r w:rsidRPr="00AF65E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FDDF47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306B5FE4" w14:textId="77777777" w:rsidR="0056200E" w:rsidRDefault="0056200E" w:rsidP="009259F2">
            <w:pPr>
              <w:jc w:val="center"/>
            </w:pPr>
          </w:p>
          <w:p w14:paraId="224A710A" w14:textId="77777777" w:rsidR="0056200E" w:rsidRPr="00AF65E3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DF63DA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66628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2B5750" w14:paraId="11414C0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CCDE" w14:textId="77777777" w:rsidR="0056200E" w:rsidRPr="002B5750" w:rsidRDefault="0056200E" w:rsidP="009259F2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943492" w14:textId="77777777" w:rsidR="0056200E" w:rsidRPr="002B5750" w:rsidRDefault="0056200E" w:rsidP="009259F2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B1894D" w14:textId="77777777" w:rsidR="0056200E" w:rsidRDefault="0056200E" w:rsidP="009259F2">
            <w:pPr>
              <w:jc w:val="center"/>
            </w:pPr>
            <w:r>
              <w:t>чел.</w:t>
            </w:r>
          </w:p>
          <w:p w14:paraId="55ED14A8" w14:textId="77777777" w:rsidR="0056200E" w:rsidRDefault="0056200E" w:rsidP="009259F2">
            <w:pPr>
              <w:jc w:val="center"/>
            </w:pPr>
          </w:p>
          <w:p w14:paraId="033E4807" w14:textId="77777777" w:rsidR="0056200E" w:rsidRDefault="0056200E" w:rsidP="009259F2">
            <w:pPr>
              <w:jc w:val="center"/>
            </w:pPr>
          </w:p>
          <w:p w14:paraId="075DE39A" w14:textId="77777777" w:rsidR="0056200E" w:rsidRPr="002B5750" w:rsidRDefault="0056200E" w:rsidP="009259F2">
            <w:pPr>
              <w:jc w:val="center"/>
            </w:pPr>
            <w: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F1411F" w14:textId="77777777" w:rsidR="0056200E" w:rsidRPr="002B5750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193F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 по составу</w:t>
            </w:r>
          </w:p>
        </w:tc>
      </w:tr>
      <w:tr w:rsidR="0056200E" w:rsidRPr="00AA255F" w14:paraId="7A4D18DC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3642" w14:textId="77777777" w:rsidR="0056200E" w:rsidRPr="00AA255F" w:rsidRDefault="0056200E" w:rsidP="009259F2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443EAB" w14:textId="77777777" w:rsidR="0056200E" w:rsidRPr="00AA255F" w:rsidRDefault="0056200E" w:rsidP="009259F2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2504E7" w14:textId="77777777" w:rsidR="0056200E" w:rsidRPr="00AA255F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3A0980" w14:textId="77777777" w:rsidR="0056200E" w:rsidRPr="00AA255F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6FCE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по составу</w:t>
            </w:r>
          </w:p>
        </w:tc>
      </w:tr>
      <w:tr w:rsidR="0056200E" w:rsidRPr="003E4D8A" w14:paraId="528E9601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A6C1" w14:textId="77777777" w:rsidR="0056200E" w:rsidRPr="003E4D8A" w:rsidRDefault="0056200E" w:rsidP="009259F2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D3D9D" w14:textId="77777777" w:rsidR="0056200E" w:rsidRPr="003E4D8A" w:rsidRDefault="0056200E" w:rsidP="009259F2">
            <w:r>
              <w:t>Н</w:t>
            </w:r>
            <w:r w:rsidRPr="003E4D8A">
              <w:t>аличие и состав оборудования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E1817B" w14:textId="77777777" w:rsidR="0056200E" w:rsidRPr="003E4D8A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313687" w14:textId="77777777" w:rsidR="0056200E" w:rsidRPr="003E4D8A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DA25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 xml:space="preserve">Приложить Справку по составу </w:t>
            </w:r>
          </w:p>
        </w:tc>
      </w:tr>
      <w:tr w:rsidR="0056200E" w:rsidRPr="00AF65E3" w14:paraId="62B18BA6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9907" w14:textId="77777777" w:rsidR="0056200E" w:rsidRPr="00AF65E3" w:rsidRDefault="0056200E" w:rsidP="009259F2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847443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сертифицированных лабораторий</w:t>
            </w:r>
            <w:r w:rsidRPr="00973F59">
              <w:rPr>
                <w:vertAlign w:val="superscript"/>
              </w:rPr>
              <w:t>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D1C90" w14:textId="77777777" w:rsidR="0056200E" w:rsidRPr="00701A76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ED7B35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7140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</w:t>
            </w:r>
          </w:p>
        </w:tc>
      </w:tr>
      <w:tr w:rsidR="0056200E" w:rsidRPr="00AF65E3" w14:paraId="6139E472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7529E" w14:textId="77777777" w:rsidR="0056200E" w:rsidRPr="00AF65E3" w:rsidRDefault="0056200E" w:rsidP="009259F2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396624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105EC0" w14:textId="77777777" w:rsidR="0056200E" w:rsidRPr="00AF65E3" w:rsidRDefault="0056200E" w:rsidP="009259F2">
            <w:pPr>
              <w:jc w:val="center"/>
            </w:pPr>
            <w:r>
              <w:t>да</w:t>
            </w:r>
            <w:r w:rsidRPr="00973F5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0FC643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5E25D" w14:textId="77777777" w:rsidR="0056200E" w:rsidRPr="00AF65E3" w:rsidRDefault="0056200E" w:rsidP="009259F2">
            <w:pPr>
              <w:jc w:val="both"/>
            </w:pPr>
          </w:p>
        </w:tc>
      </w:tr>
      <w:tr w:rsidR="0056200E" w:rsidRPr="00E02245" w14:paraId="3F708492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E161" w14:textId="77777777" w:rsidR="0056200E" w:rsidRPr="00E02245" w:rsidRDefault="0056200E" w:rsidP="009259F2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BBF24C" w14:textId="77777777" w:rsidR="0056200E" w:rsidRPr="00E02245" w:rsidRDefault="0056200E" w:rsidP="009259F2">
            <w:r w:rsidRPr="00E02245"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>
              <w:t>явля-</w:t>
            </w:r>
            <w:r w:rsidRPr="00E02245">
              <w:t>ющихся</w:t>
            </w:r>
            <w:proofErr w:type="spellEnd"/>
            <w:r w:rsidRPr="00E02245">
              <w:t xml:space="preserve"> предметом тендера</w:t>
            </w:r>
            <w:r w:rsidRPr="00973F5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4B1FF5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5C561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21019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собственная или арендованная</w:t>
            </w:r>
          </w:p>
        </w:tc>
      </w:tr>
      <w:tr w:rsidR="0056200E" w:rsidRPr="00E02245" w14:paraId="1CD86A2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A7AF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1FCBD2" w14:textId="77777777" w:rsidR="0056200E" w:rsidRPr="00E02245" w:rsidRDefault="0056200E" w:rsidP="009259F2">
            <w:r w:rsidRPr="00E02245">
              <w:t>Удаленность производственной базы от места проведения работ (оказания услуг)</w:t>
            </w:r>
            <w:r w:rsidRPr="00973F5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B4308" w14:textId="77777777" w:rsidR="0056200E" w:rsidRPr="00E02245" w:rsidRDefault="0056200E" w:rsidP="009259F2">
            <w:pPr>
              <w:jc w:val="center"/>
            </w:pPr>
            <w:r w:rsidRPr="00E02245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75A9A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B7D6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место-положение базы</w:t>
            </w:r>
          </w:p>
        </w:tc>
      </w:tr>
      <w:tr w:rsidR="0056200E" w:rsidRPr="00E02245" w14:paraId="6B9B243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E2D98" w14:textId="77777777" w:rsidR="0056200E" w:rsidRPr="00E02245" w:rsidRDefault="0056200E" w:rsidP="009259F2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7F39D" w14:textId="77777777" w:rsidR="0056200E" w:rsidRPr="00E02245" w:rsidRDefault="0056200E" w:rsidP="009259F2">
            <w:r w:rsidRPr="00E02245">
              <w:t xml:space="preserve">Наличие сертификата предприятия по стандартам </w:t>
            </w:r>
            <w:r w:rsidRPr="00973F5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A9AE3F" w14:textId="77777777" w:rsidR="0056200E" w:rsidRPr="00E02245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8E630F" w14:textId="77777777" w:rsidR="0056200E" w:rsidRPr="00E02245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E475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F65E3" w14:paraId="28CCE51D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FEF0" w14:textId="77777777" w:rsidR="0056200E" w:rsidRPr="00AF65E3" w:rsidRDefault="0056200E" w:rsidP="009259F2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E9166D" w14:textId="77777777" w:rsidR="0056200E" w:rsidRPr="00AF65E3" w:rsidRDefault="0056200E" w:rsidP="009259F2">
            <w:r w:rsidRPr="00973F5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973F59">
              <w:rPr>
                <w:vertAlign w:val="superscript"/>
              </w:rPr>
              <w:t xml:space="preserve"> 1</w:t>
            </w:r>
            <w:r w:rsidRPr="00973F59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0E3A3F" w14:textId="77777777" w:rsidR="0056200E" w:rsidRPr="00AF65E3" w:rsidRDefault="0056200E" w:rsidP="009259F2">
            <w:pPr>
              <w:jc w:val="center"/>
            </w:pPr>
            <w:r w:rsidRPr="00E02245">
              <w:t>да</w:t>
            </w:r>
            <w:r w:rsidRPr="00973F5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D7D65" w14:textId="77777777" w:rsidR="0056200E" w:rsidRPr="00AF65E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64EE" w14:textId="77777777" w:rsidR="0056200E" w:rsidRPr="00973F59" w:rsidRDefault="0056200E" w:rsidP="009259F2">
            <w:pPr>
              <w:jc w:val="both"/>
              <w:rPr>
                <w:i/>
              </w:rPr>
            </w:pPr>
            <w:r w:rsidRPr="00973F59">
              <w:rPr>
                <w:i/>
              </w:rPr>
              <w:t>Указать организацию</w:t>
            </w:r>
          </w:p>
        </w:tc>
      </w:tr>
      <w:tr w:rsidR="0056200E" w:rsidRPr="00A50F93" w14:paraId="0A70122E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E5D87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D6F5A3" w14:textId="77777777" w:rsidR="0056200E" w:rsidRPr="00A50F93" w:rsidRDefault="0056200E" w:rsidP="009259F2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</w:t>
            </w:r>
            <w:r w:rsidRPr="00A50F93">
              <w:lastRenderedPageBreak/>
              <w:t>претендента на участие в тендере с Заказчиком, в случае его заключения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9A2FC7" w14:textId="77777777" w:rsidR="0056200E" w:rsidRPr="00A50F93" w:rsidRDefault="0056200E" w:rsidP="009259F2">
            <w:pPr>
              <w:jc w:val="center"/>
            </w:pPr>
            <w:r w:rsidRPr="00A50F93">
              <w:lastRenderedPageBreak/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7BCA9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714A" w14:textId="77777777" w:rsidR="0056200E" w:rsidRPr="00F556D9" w:rsidRDefault="0056200E" w:rsidP="009259F2">
            <w:pPr>
              <w:jc w:val="both"/>
            </w:pPr>
          </w:p>
        </w:tc>
      </w:tr>
      <w:tr w:rsidR="0056200E" w:rsidRPr="00A50F93" w14:paraId="2D27097B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63094" w14:textId="77777777" w:rsidR="0056200E" w:rsidRPr="00A50F93" w:rsidRDefault="0056200E" w:rsidP="009259F2">
            <w:pPr>
              <w:ind w:right="-216"/>
              <w:jc w:val="both"/>
            </w:pPr>
            <w:r w:rsidRPr="00A50F93"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324448" w14:textId="77777777" w:rsidR="0056200E" w:rsidRPr="00A50F93" w:rsidRDefault="0056200E" w:rsidP="009259F2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973F5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723F91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FD8D78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0EBB" w14:textId="77777777" w:rsidR="0056200E" w:rsidRPr="00A50F93" w:rsidRDefault="0056200E" w:rsidP="009259F2">
            <w:pPr>
              <w:jc w:val="both"/>
            </w:pPr>
            <w:r w:rsidRPr="00973F59">
              <w:rPr>
                <w:i/>
              </w:rPr>
              <w:t>Приложить копию</w:t>
            </w:r>
          </w:p>
        </w:tc>
      </w:tr>
      <w:tr w:rsidR="0056200E" w:rsidRPr="00A50F93" w14:paraId="2681513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7C97" w14:textId="77777777" w:rsidR="0056200E" w:rsidRPr="00A50F93" w:rsidRDefault="0056200E" w:rsidP="009259F2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EF7C95" w14:textId="77777777" w:rsidR="0056200E" w:rsidRPr="00A50F93" w:rsidRDefault="0056200E" w:rsidP="009259F2">
            <w:r>
              <w:t xml:space="preserve">Согласие на получение </w:t>
            </w:r>
            <w:r w:rsidRPr="00973F59">
              <w:rPr>
                <w:b/>
              </w:rPr>
              <w:t>Векселя</w:t>
            </w:r>
            <w: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8B1DCB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2E165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A1B3" w14:textId="77777777" w:rsidR="0056200E" w:rsidRPr="00973F59" w:rsidRDefault="0056200E" w:rsidP="009259F2">
            <w:pPr>
              <w:jc w:val="both"/>
              <w:rPr>
                <w:i/>
              </w:rPr>
            </w:pPr>
          </w:p>
        </w:tc>
      </w:tr>
      <w:tr w:rsidR="0056200E" w:rsidRPr="00A50F93" w14:paraId="7258900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176D" w14:textId="77777777" w:rsidR="0056200E" w:rsidRPr="00A50F93" w:rsidRDefault="0056200E" w:rsidP="009259F2">
            <w:pPr>
              <w:ind w:right="-216"/>
              <w:jc w:val="both"/>
            </w:pPr>
            <w:r>
              <w:t>16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307AC7" w14:textId="77777777" w:rsidR="0056200E" w:rsidRPr="00A50F93" w:rsidRDefault="0056200E" w:rsidP="009259F2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A50F93">
              <w:t>техноло</w:t>
            </w:r>
            <w:r>
              <w:t>-</w:t>
            </w:r>
            <w:r w:rsidRPr="00A50F93">
              <w:t>гических</w:t>
            </w:r>
            <w:proofErr w:type="spell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E2F764" w14:textId="77777777" w:rsidR="0056200E" w:rsidRPr="00A50F93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397BAA" w14:textId="77777777" w:rsidR="0056200E" w:rsidRPr="00A50F93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F569" w14:textId="77777777" w:rsidR="0056200E" w:rsidRPr="00A50F93" w:rsidRDefault="0056200E" w:rsidP="009259F2">
            <w:pPr>
              <w:jc w:val="both"/>
            </w:pPr>
          </w:p>
        </w:tc>
      </w:tr>
      <w:tr w:rsidR="0056200E" w:rsidRPr="00D85AFB" w14:paraId="7EA2DC4A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BF3F" w14:textId="77777777" w:rsidR="0056200E" w:rsidRPr="00D85AFB" w:rsidRDefault="0056200E" w:rsidP="009259F2">
            <w:pPr>
              <w:ind w:right="-216"/>
              <w:jc w:val="both"/>
            </w:pPr>
            <w:r>
              <w:t>17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4AACFB" w14:textId="77777777" w:rsidR="0056200E" w:rsidRDefault="0056200E" w:rsidP="009259F2">
            <w:r>
              <w:t>С</w:t>
            </w:r>
            <w:r w:rsidRPr="00D85AFB">
              <w:t>огласие на предоставление банковских гарантий</w:t>
            </w:r>
            <w:r>
              <w:t>:</w:t>
            </w:r>
            <w:r w:rsidRPr="00D85AFB">
              <w:t xml:space="preserve"> </w:t>
            </w:r>
          </w:p>
          <w:p w14:paraId="56DACB89" w14:textId="77777777" w:rsidR="0056200E" w:rsidRDefault="0056200E" w:rsidP="009259F2">
            <w:r>
              <w:t xml:space="preserve">- </w:t>
            </w:r>
            <w:r w:rsidRPr="00D85AFB">
              <w:t xml:space="preserve">сохранности и возмещения ущерба в случае порчи и утери материалов и </w:t>
            </w:r>
            <w:r w:rsidR="00E6724A">
              <w:t xml:space="preserve">                </w:t>
            </w:r>
            <w:r w:rsidRPr="00D85AFB">
              <w:t xml:space="preserve">оборудования поставки Заказчика; </w:t>
            </w:r>
          </w:p>
          <w:p w14:paraId="22BF2302" w14:textId="77777777" w:rsidR="0056200E" w:rsidRDefault="0056200E" w:rsidP="009259F2">
            <w:r>
              <w:t xml:space="preserve">- </w:t>
            </w:r>
            <w:r w:rsidRPr="00D85AFB">
              <w:t xml:space="preserve">исполнения работ Подрядчиком; </w:t>
            </w:r>
          </w:p>
          <w:p w14:paraId="19AECE35" w14:textId="77777777" w:rsidR="0056200E" w:rsidRDefault="0056200E" w:rsidP="009259F2">
            <w:r>
              <w:t xml:space="preserve">- </w:t>
            </w:r>
            <w:r w:rsidRPr="00D85AFB">
              <w:t>финансирования выполнения работ Подрядчиком в гарантийный период</w:t>
            </w:r>
            <w:r>
              <w:t>,</w:t>
            </w:r>
          </w:p>
          <w:p w14:paraId="62298FDC" w14:textId="77777777" w:rsidR="0056200E" w:rsidRPr="00D85AFB" w:rsidRDefault="0056200E" w:rsidP="009259F2">
            <w:r w:rsidRPr="00D85AFB">
              <w:t>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80C522" w14:textId="77777777" w:rsidR="0056200E" w:rsidRPr="00D85AFB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79DDE" w14:textId="77777777" w:rsidR="0056200E" w:rsidRPr="00D85AFB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01282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56200E" w:rsidRPr="00753DC2" w14:paraId="0B6EB290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A05A2" w14:textId="77777777" w:rsidR="0056200E" w:rsidRPr="00753DC2" w:rsidRDefault="0056200E" w:rsidP="009259F2">
            <w:pPr>
              <w:ind w:right="-216"/>
            </w:pPr>
            <w:r>
              <w:t>18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6F057" w14:textId="77777777" w:rsidR="0056200E" w:rsidRPr="00753DC2" w:rsidRDefault="0056200E" w:rsidP="009259F2">
            <w:pPr>
              <w:ind w:right="-108"/>
            </w:pPr>
            <w:r>
              <w:t>Н</w:t>
            </w:r>
            <w:r w:rsidRPr="00753DC2">
              <w:t>аличие положительных отзывов о ре</w:t>
            </w:r>
            <w:r>
              <w:t>-</w:t>
            </w:r>
            <w:proofErr w:type="spellStart"/>
            <w:r w:rsidRPr="00753DC2">
              <w:t>зультатах</w:t>
            </w:r>
            <w:proofErr w:type="spellEnd"/>
            <w:r w:rsidRPr="00753DC2">
              <w:t xml:space="preserve"> деятельности, в том числе от обществ, входящих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F274D" w14:textId="77777777" w:rsidR="0056200E" w:rsidRPr="00753DC2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B38BD2" w14:textId="77777777" w:rsidR="0056200E" w:rsidRPr="00753DC2" w:rsidRDefault="0056200E" w:rsidP="009259F2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9869" w14:textId="77777777" w:rsidR="0056200E" w:rsidRPr="00753DC2" w:rsidRDefault="0056200E" w:rsidP="009259F2">
            <w:r w:rsidRPr="00973F59">
              <w:rPr>
                <w:i/>
              </w:rPr>
              <w:t>Приложить копии</w:t>
            </w:r>
          </w:p>
        </w:tc>
      </w:tr>
      <w:tr w:rsidR="0056200E" w:rsidRPr="006A11C9" w14:paraId="2D460D45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FD8E" w14:textId="77777777" w:rsidR="0056200E" w:rsidRPr="006A11C9" w:rsidRDefault="0056200E" w:rsidP="009259F2">
            <w:pPr>
              <w:ind w:right="-216"/>
              <w:jc w:val="both"/>
            </w:pPr>
            <w:r>
              <w:t>19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3FEFC1" w14:textId="77777777" w:rsidR="0056200E" w:rsidRPr="006A11C9" w:rsidRDefault="0056200E" w:rsidP="009259F2">
            <w:pPr>
              <w:ind w:right="-108"/>
            </w:pPr>
            <w:r>
              <w:t>Н</w:t>
            </w:r>
            <w:r w:rsidRPr="006A11C9">
              <w:t>аличие действующих договоров с об</w:t>
            </w:r>
            <w:r>
              <w:t>-</w:t>
            </w:r>
            <w:proofErr w:type="spellStart"/>
            <w:r w:rsidRPr="006A11C9">
              <w:t>ществами</w:t>
            </w:r>
            <w:proofErr w:type="spellEnd"/>
            <w:r w:rsidRPr="006A11C9">
              <w:t xml:space="preserve">, входящими в корпоративную структуру </w:t>
            </w:r>
            <w:r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74E" w14:textId="77777777" w:rsidR="0056200E" w:rsidRPr="006A11C9" w:rsidRDefault="0056200E" w:rsidP="009259F2">
            <w:pPr>
              <w:jc w:val="center"/>
            </w:pPr>
            <w:r w:rsidRPr="00A50F93">
              <w:t>да</w:t>
            </w:r>
            <w:r w:rsidRPr="00973F5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36F461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A0F9E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Указать с кем и какие</w:t>
            </w:r>
          </w:p>
        </w:tc>
      </w:tr>
      <w:tr w:rsidR="0056200E" w:rsidRPr="006A11C9" w14:paraId="328DFFB7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E6FB" w14:textId="77777777" w:rsidR="0056200E" w:rsidRPr="006A11C9" w:rsidRDefault="0056200E" w:rsidP="009259F2">
            <w:pPr>
              <w:ind w:right="-216"/>
              <w:jc w:val="both"/>
            </w:pPr>
            <w: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E51FFF" w14:textId="77777777" w:rsidR="0056200E" w:rsidRDefault="0056200E" w:rsidP="009259F2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973F5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095A5E" w14:textId="77777777" w:rsidR="0056200E" w:rsidRPr="00A50F93" w:rsidRDefault="0056200E" w:rsidP="009259F2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DCB517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C379C" w14:textId="77777777" w:rsidR="0056200E" w:rsidRPr="00973F59" w:rsidRDefault="0056200E" w:rsidP="009259F2">
            <w:pPr>
              <w:rPr>
                <w:i/>
              </w:rPr>
            </w:pPr>
          </w:p>
        </w:tc>
      </w:tr>
      <w:tr w:rsidR="0056200E" w:rsidRPr="006A11C9" w14:paraId="66607113" w14:textId="77777777" w:rsidTr="009259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D11F" w14:textId="77777777" w:rsidR="0056200E" w:rsidRDefault="0056200E" w:rsidP="009259F2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3E55BC" w14:textId="77777777" w:rsidR="0056200E" w:rsidRDefault="0056200E" w:rsidP="009259F2">
            <w:pPr>
              <w:ind w:right="-108"/>
            </w:pPr>
            <w:r>
              <w:t>Наличие и состав программного обеспечения, которое будет использовать-</w:t>
            </w:r>
            <w:proofErr w:type="spellStart"/>
            <w:r>
              <w:t>ся</w:t>
            </w:r>
            <w:proofErr w:type="spellEnd"/>
            <w:r>
              <w:t xml:space="preserve"> при выполнении работ</w:t>
            </w:r>
            <w:r w:rsidRPr="00973F59">
              <w:rPr>
                <w:vertAlign w:val="superscript"/>
              </w:rPr>
              <w:t>1</w:t>
            </w:r>
            <w: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6BE9B8" w14:textId="77777777" w:rsidR="0056200E" w:rsidRPr="00A50F93" w:rsidRDefault="0056200E" w:rsidP="009259F2">
            <w:pPr>
              <w:jc w:val="center"/>
            </w:pPr>
            <w: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226E3" w14:textId="77777777" w:rsidR="0056200E" w:rsidRPr="006A11C9" w:rsidRDefault="0056200E" w:rsidP="009259F2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B3CB" w14:textId="77777777" w:rsidR="0056200E" w:rsidRPr="00973F59" w:rsidRDefault="0056200E" w:rsidP="009259F2">
            <w:pPr>
              <w:rPr>
                <w:i/>
              </w:rPr>
            </w:pPr>
            <w:r w:rsidRPr="00973F59">
              <w:rPr>
                <w:i/>
              </w:rPr>
              <w:t>Приложить Справку и копии лицензий</w:t>
            </w:r>
          </w:p>
        </w:tc>
      </w:tr>
    </w:tbl>
    <w:p w14:paraId="1CDEC92F" w14:textId="77777777" w:rsidR="0056200E" w:rsidRDefault="0056200E" w:rsidP="0056200E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29D8DD67" w14:textId="77777777" w:rsidR="0056200E" w:rsidRPr="000422E3" w:rsidRDefault="0056200E" w:rsidP="0056200E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56200E" w:rsidRPr="00973F59" w14:paraId="5FE1ADEE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7FB27D46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D7CE3DB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3E4B75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</w:p>
        </w:tc>
      </w:tr>
      <w:tr w:rsidR="0056200E" w:rsidRPr="00973F59" w14:paraId="2003A568" w14:textId="77777777" w:rsidTr="009259F2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FDA68E9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8F7B09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13EC475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FC3FA1" w14:paraId="20088DB6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46ED45A5" w14:textId="77777777" w:rsidR="0056200E" w:rsidRPr="00FC3FA1" w:rsidRDefault="0056200E" w:rsidP="009259F2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795B3FE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526E413" w14:textId="77777777" w:rsidR="0056200E" w:rsidRPr="00FC3FA1" w:rsidRDefault="0056200E" w:rsidP="009259F2">
            <w:pPr>
              <w:jc w:val="both"/>
            </w:pPr>
          </w:p>
        </w:tc>
      </w:tr>
      <w:tr w:rsidR="0056200E" w:rsidRPr="00FC3FA1" w14:paraId="24AF1623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03314CAC" w14:textId="77777777" w:rsidR="0056200E" w:rsidRPr="00FC3FA1" w:rsidRDefault="0056200E" w:rsidP="009259F2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55715E3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8EF702C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6BCA7344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6BF1017F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7D35B9A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r w:rsidRPr="00973F5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26DDD2B" w14:textId="77777777" w:rsidR="0056200E" w:rsidRPr="00973F59" w:rsidRDefault="0056200E" w:rsidP="009259F2">
            <w:pPr>
              <w:jc w:val="center"/>
              <w:rPr>
                <w:sz w:val="20"/>
                <w:szCs w:val="20"/>
              </w:rPr>
            </w:pPr>
            <w:proofErr w:type="spellStart"/>
            <w:r w:rsidRPr="00973F5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56200E" w:rsidRPr="00973F59" w14:paraId="7224B675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50B4DDD4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5AEFE09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55467F3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</w:tr>
      <w:tr w:rsidR="0056200E" w:rsidRPr="00FC3FA1" w14:paraId="5F0ECA80" w14:textId="77777777" w:rsidTr="009259F2">
        <w:trPr>
          <w:trHeight w:val="299"/>
        </w:trPr>
        <w:tc>
          <w:tcPr>
            <w:tcW w:w="2510" w:type="dxa"/>
            <w:shd w:val="clear" w:color="auto" w:fill="auto"/>
          </w:tcPr>
          <w:p w14:paraId="057896E6" w14:textId="77777777" w:rsidR="0056200E" w:rsidRPr="00FC3FA1" w:rsidRDefault="0056200E" w:rsidP="009259F2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E41BAB6" w14:textId="77777777" w:rsidR="0056200E" w:rsidRPr="00FC3FA1" w:rsidRDefault="0056200E" w:rsidP="009259F2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A4CB0F" w14:textId="77777777" w:rsidR="0056200E" w:rsidRPr="00FC3FA1" w:rsidRDefault="0056200E" w:rsidP="009259F2">
            <w:pPr>
              <w:jc w:val="both"/>
            </w:pPr>
          </w:p>
        </w:tc>
      </w:tr>
      <w:tr w:rsidR="0056200E" w:rsidRPr="00973F59" w14:paraId="638A2B0D" w14:textId="77777777" w:rsidTr="009259F2">
        <w:trPr>
          <w:trHeight w:val="300"/>
        </w:trPr>
        <w:tc>
          <w:tcPr>
            <w:tcW w:w="2510" w:type="dxa"/>
            <w:shd w:val="clear" w:color="auto" w:fill="auto"/>
          </w:tcPr>
          <w:p w14:paraId="557B785A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7CC4E517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  <w:p w14:paraId="28959FBD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F1DDD38" w14:textId="77777777" w:rsidR="0056200E" w:rsidRPr="00973F59" w:rsidRDefault="0056200E" w:rsidP="009259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7BC72BB" w14:textId="77777777" w:rsidR="0056200E" w:rsidRPr="00973F59" w:rsidRDefault="0056200E" w:rsidP="009259F2">
            <w:pPr>
              <w:jc w:val="center"/>
              <w:rPr>
                <w:sz w:val="26"/>
                <w:szCs w:val="26"/>
              </w:rPr>
            </w:pPr>
            <w:r w:rsidRPr="00973F59">
              <w:rPr>
                <w:sz w:val="20"/>
                <w:szCs w:val="20"/>
              </w:rPr>
              <w:t>дата</w:t>
            </w:r>
          </w:p>
        </w:tc>
      </w:tr>
    </w:tbl>
    <w:p w14:paraId="46A277A0" w14:textId="77777777" w:rsidR="0056200E" w:rsidRPr="0063121C" w:rsidRDefault="0056200E" w:rsidP="0056200E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61D41029" w14:textId="77777777" w:rsidR="0056200E" w:rsidRPr="000422E3" w:rsidRDefault="0056200E" w:rsidP="0056200E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lastRenderedPageBreak/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p w14:paraId="1F7CE956" w14:textId="77777777" w:rsidR="00637C3A" w:rsidRDefault="00637C3A"/>
    <w:sectPr w:rsidR="00637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DE"/>
    <w:rsid w:val="00201B7B"/>
    <w:rsid w:val="0056200E"/>
    <w:rsid w:val="00637C3A"/>
    <w:rsid w:val="00905EDE"/>
    <w:rsid w:val="00A31167"/>
    <w:rsid w:val="00A736FD"/>
    <w:rsid w:val="00CF603C"/>
    <w:rsid w:val="00E25D9F"/>
    <w:rsid w:val="00E6724A"/>
    <w:rsid w:val="00F2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81AC"/>
  <w15:docId w15:val="{E8119ACE-372C-46B1-9E67-5001A993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 Марат Владимирович</dc:creator>
  <cp:keywords/>
  <dc:description/>
  <cp:lastModifiedBy>Хамидулин Саяр Гаярович</cp:lastModifiedBy>
  <cp:revision>3</cp:revision>
  <dcterms:created xsi:type="dcterms:W3CDTF">2025-09-24T06:52:00Z</dcterms:created>
  <dcterms:modified xsi:type="dcterms:W3CDTF">2025-10-13T12:26:00Z</dcterms:modified>
</cp:coreProperties>
</file>