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C5C4" w14:textId="77777777" w:rsidR="008D2CC6" w:rsidRPr="00180206" w:rsidRDefault="008D2CC6" w:rsidP="0070570B">
      <w:pPr>
        <w:ind w:firstLine="7020"/>
        <w:jc w:val="right"/>
        <w:rPr>
          <w:rFonts w:ascii="Times New Roman" w:hAnsi="Times New Roman"/>
          <w:b/>
          <w:sz w:val="26"/>
          <w:szCs w:val="26"/>
        </w:rPr>
      </w:pPr>
      <w:r w:rsidRPr="00180206">
        <w:rPr>
          <w:rFonts w:ascii="Times New Roman" w:hAnsi="Times New Roman"/>
          <w:b/>
          <w:sz w:val="26"/>
          <w:szCs w:val="26"/>
        </w:rPr>
        <w:t>Приложение 2</w:t>
      </w:r>
    </w:p>
    <w:p w14:paraId="239DD762" w14:textId="77777777" w:rsidR="008D2CC6" w:rsidRPr="009F5B40" w:rsidRDefault="008D2CC6" w:rsidP="008D2CC6">
      <w:pPr>
        <w:jc w:val="center"/>
        <w:rPr>
          <w:rFonts w:ascii="Times New Roman" w:hAnsi="Times New Roman"/>
          <w:sz w:val="22"/>
          <w:szCs w:val="22"/>
        </w:rPr>
      </w:pPr>
    </w:p>
    <w:p w14:paraId="795C82A5" w14:textId="77777777" w:rsidR="008D2CC6" w:rsidRPr="009F5B40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Типовые формы</w:t>
      </w:r>
    </w:p>
    <w:p w14:paraId="6D0CEF0C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</w:p>
    <w:p w14:paraId="243B89FC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Форма №1</w:t>
      </w:r>
    </w:p>
    <w:p w14:paraId="1B294E4F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AADE44C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Заявка на участие в тендере</w:t>
      </w:r>
    </w:p>
    <w:p w14:paraId="1C1C08E9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8D2CC6" w:rsidRPr="009F5B40" w14:paraId="1E28B3CF" w14:textId="77777777" w:rsidTr="005B4358">
        <w:tc>
          <w:tcPr>
            <w:tcW w:w="6935" w:type="dxa"/>
            <w:gridSpan w:val="7"/>
            <w:shd w:val="clear" w:color="auto" w:fill="auto"/>
          </w:tcPr>
          <w:p w14:paraId="7A8E893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31FFA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00F2F07" w14:textId="77777777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A86CA6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FC5EEFA" w14:textId="77777777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18BEB1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14:paraId="0693D3CA" w14:textId="77777777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76DB3B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565E19B" w14:textId="77777777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030A63A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8D2CC6" w:rsidRPr="009F5B40" w14:paraId="2EB1BC01" w14:textId="77777777" w:rsidTr="005B4358">
        <w:tc>
          <w:tcPr>
            <w:tcW w:w="9570" w:type="dxa"/>
            <w:gridSpan w:val="10"/>
            <w:shd w:val="clear" w:color="auto" w:fill="auto"/>
          </w:tcPr>
          <w:p w14:paraId="008CA56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8D2CC6" w:rsidRPr="009F5B40" w14:paraId="008E166F" w14:textId="77777777" w:rsidTr="005B4358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386419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D16C9FB" w14:textId="77777777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5FF4569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</w:tr>
      <w:tr w:rsidR="008D2CC6" w:rsidRPr="009F5B40" w14:paraId="21EA6111" w14:textId="77777777" w:rsidTr="005B4358">
        <w:tc>
          <w:tcPr>
            <w:tcW w:w="2497" w:type="dxa"/>
            <w:gridSpan w:val="2"/>
            <w:shd w:val="clear" w:color="auto" w:fill="auto"/>
          </w:tcPr>
          <w:p w14:paraId="3E4F524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414ABE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2812F67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7A86D6C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158AE8A" w14:textId="77777777" w:rsidTr="005B4358">
        <w:tc>
          <w:tcPr>
            <w:tcW w:w="9570" w:type="dxa"/>
            <w:gridSpan w:val="10"/>
            <w:shd w:val="clear" w:color="auto" w:fill="auto"/>
          </w:tcPr>
          <w:p w14:paraId="379A9BD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2. </w:t>
            </w:r>
          </w:p>
        </w:tc>
      </w:tr>
      <w:tr w:rsidR="008D2CC6" w:rsidRPr="009F5B40" w14:paraId="0B3B7737" w14:textId="77777777" w:rsidTr="005B4358">
        <w:tc>
          <w:tcPr>
            <w:tcW w:w="9570" w:type="dxa"/>
            <w:gridSpan w:val="10"/>
            <w:shd w:val="clear" w:color="auto" w:fill="auto"/>
          </w:tcPr>
          <w:p w14:paraId="022CC98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19ACFB0" w14:textId="77777777" w:rsidTr="005B4358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3593D8C" w14:textId="77777777" w:rsidR="008D2CC6" w:rsidRPr="009F5B40" w:rsidRDefault="009F5B40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</w:t>
            </w:r>
            <w:r w:rsidR="008D2CC6" w:rsidRPr="009F5B40">
              <w:rPr>
                <w:rFonts w:ascii="Times New Roman" w:hAnsi="Times New Roman"/>
                <w:sz w:val="22"/>
                <w:szCs w:val="22"/>
              </w:rPr>
              <w:t>рганизация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D2CC6" w:rsidRPr="009F5B40">
              <w:rPr>
                <w:rFonts w:ascii="Times New Roman" w:hAnsi="Times New Roman"/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8D2CC6" w:rsidRPr="009F5B40" w14:paraId="097F7DB6" w14:textId="77777777" w:rsidTr="005B4358">
        <w:tc>
          <w:tcPr>
            <w:tcW w:w="5864" w:type="dxa"/>
            <w:gridSpan w:val="6"/>
            <w:shd w:val="clear" w:color="auto" w:fill="auto"/>
          </w:tcPr>
          <w:p w14:paraId="7B1E411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2B51F5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D77649C" w14:textId="77777777" w:rsidTr="005B4358">
        <w:tc>
          <w:tcPr>
            <w:tcW w:w="9570" w:type="dxa"/>
            <w:gridSpan w:val="10"/>
            <w:shd w:val="clear" w:color="auto" w:fill="auto"/>
          </w:tcPr>
          <w:p w14:paraId="7B06585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8D2CC6" w:rsidRPr="009F5B40" w14:paraId="59C7DCA9" w14:textId="77777777" w:rsidTr="005B4358">
        <w:tc>
          <w:tcPr>
            <w:tcW w:w="9570" w:type="dxa"/>
            <w:gridSpan w:val="10"/>
            <w:shd w:val="clear" w:color="auto" w:fill="auto"/>
          </w:tcPr>
          <w:p w14:paraId="285B8346" w14:textId="77777777" w:rsidR="008D2CC6" w:rsidRPr="009F5B40" w:rsidRDefault="008D2CC6" w:rsidP="005B4358">
            <w:pPr>
              <w:ind w:right="-186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8D2CC6" w:rsidRPr="009F5B40" w14:paraId="528F5DBE" w14:textId="77777777" w:rsidTr="005B4358">
        <w:tc>
          <w:tcPr>
            <w:tcW w:w="9570" w:type="dxa"/>
            <w:gridSpan w:val="10"/>
            <w:shd w:val="clear" w:color="auto" w:fill="auto"/>
          </w:tcPr>
          <w:p w14:paraId="63691D21" w14:textId="77777777" w:rsidR="008D2CC6" w:rsidRPr="009F5B40" w:rsidRDefault="008D2CC6" w:rsidP="005B4358">
            <w:pPr>
              <w:ind w:right="-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8D2CC6" w:rsidRPr="009F5B40" w14:paraId="31FA4723" w14:textId="77777777" w:rsidTr="005B4358">
        <w:tc>
          <w:tcPr>
            <w:tcW w:w="2497" w:type="dxa"/>
            <w:gridSpan w:val="2"/>
            <w:shd w:val="clear" w:color="auto" w:fill="auto"/>
          </w:tcPr>
          <w:p w14:paraId="610C2B4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AE5E45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5074CBD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2BBDF8B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D28F0A6" w14:textId="77777777" w:rsidTr="005B4358">
        <w:tc>
          <w:tcPr>
            <w:tcW w:w="9570" w:type="dxa"/>
            <w:gridSpan w:val="10"/>
            <w:shd w:val="clear" w:color="auto" w:fill="auto"/>
          </w:tcPr>
          <w:p w14:paraId="6987E35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8D2CC6" w:rsidRPr="009F5B40" w14:paraId="151FA34A" w14:textId="77777777" w:rsidTr="005B4358">
        <w:tc>
          <w:tcPr>
            <w:tcW w:w="411" w:type="dxa"/>
            <w:shd w:val="clear" w:color="auto" w:fill="auto"/>
          </w:tcPr>
          <w:p w14:paraId="46A4CFB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C0ACC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B0B18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A971EB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28360A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59008E8" w14:textId="77777777" w:rsidTr="005B4358">
        <w:tc>
          <w:tcPr>
            <w:tcW w:w="411" w:type="dxa"/>
            <w:shd w:val="clear" w:color="auto" w:fill="auto"/>
          </w:tcPr>
          <w:p w14:paraId="79C7FF5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089B5B9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4B155F2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0DEF8CC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39F921B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  <w:tr w:rsidR="008D2CC6" w:rsidRPr="009F5B40" w14:paraId="63DC92A1" w14:textId="77777777" w:rsidTr="005B4358">
        <w:tc>
          <w:tcPr>
            <w:tcW w:w="411" w:type="dxa"/>
            <w:shd w:val="clear" w:color="auto" w:fill="auto"/>
          </w:tcPr>
          <w:p w14:paraId="21B27D6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82B3E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3DC2E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6ABAA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3188B03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8177A2E" w14:textId="77777777" w:rsidTr="005B4358">
        <w:tc>
          <w:tcPr>
            <w:tcW w:w="411" w:type="dxa"/>
            <w:shd w:val="clear" w:color="auto" w:fill="auto"/>
          </w:tcPr>
          <w:p w14:paraId="1FF21F3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A4CDC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76759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A896A09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74B5A8B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</w:tr>
    </w:tbl>
    <w:p w14:paraId="37B72BF9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14:paraId="51D1C624" w14:textId="77777777" w:rsidTr="005B4358">
        <w:tc>
          <w:tcPr>
            <w:tcW w:w="2510" w:type="dxa"/>
            <w:shd w:val="clear" w:color="auto" w:fill="auto"/>
          </w:tcPr>
          <w:p w14:paraId="091ED3A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A9E86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746CA7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14:paraId="68AC1357" w14:textId="77777777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7AB3289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DBE9B5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45A564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62F62531" w14:textId="77777777" w:rsidTr="005B4358">
        <w:tc>
          <w:tcPr>
            <w:tcW w:w="2510" w:type="dxa"/>
            <w:shd w:val="clear" w:color="auto" w:fill="auto"/>
          </w:tcPr>
          <w:p w14:paraId="2C6EE9F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361372A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2321CE5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B475789" w14:textId="77777777" w:rsidTr="005B4358">
        <w:tc>
          <w:tcPr>
            <w:tcW w:w="2510" w:type="dxa"/>
            <w:shd w:val="clear" w:color="auto" w:fill="auto"/>
          </w:tcPr>
          <w:p w14:paraId="17FDA21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841202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57B6E6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00F6557" w14:textId="77777777" w:rsidTr="005B4358">
        <w:tc>
          <w:tcPr>
            <w:tcW w:w="2510" w:type="dxa"/>
            <w:shd w:val="clear" w:color="auto" w:fill="auto"/>
          </w:tcPr>
          <w:p w14:paraId="1AF5EED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7D7D62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E3EF37A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4FCDC05A" w14:textId="77777777" w:rsidTr="005B4358">
        <w:tc>
          <w:tcPr>
            <w:tcW w:w="2510" w:type="dxa"/>
            <w:shd w:val="clear" w:color="auto" w:fill="auto"/>
          </w:tcPr>
          <w:p w14:paraId="59AF822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3D214AA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4139570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435B785" w14:textId="77777777" w:rsidTr="005B4358">
        <w:tc>
          <w:tcPr>
            <w:tcW w:w="2510" w:type="dxa"/>
            <w:shd w:val="clear" w:color="auto" w:fill="auto"/>
          </w:tcPr>
          <w:p w14:paraId="235917B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BF0556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0801B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4AE1C6A" w14:textId="77777777" w:rsidTr="005B4358">
        <w:tc>
          <w:tcPr>
            <w:tcW w:w="2510" w:type="dxa"/>
            <w:shd w:val="clear" w:color="auto" w:fill="auto"/>
          </w:tcPr>
          <w:p w14:paraId="2BCE497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3E49C5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44E8E19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4684E55A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735F752D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301F2421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35B9C54E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32D30778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64D26108" w14:textId="77777777" w:rsidR="008D2CC6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75E152F5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60388626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737F5776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774B4D23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1EDB40E9" w14:textId="77777777" w:rsidR="009F5B40" w:rsidRDefault="009F5B40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5C55F499" w14:textId="77777777" w:rsidR="00391463" w:rsidRPr="009F5B40" w:rsidRDefault="00391463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68957622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48E1ED6A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1E5DC70A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lastRenderedPageBreak/>
        <w:t>Форма №2</w:t>
      </w:r>
    </w:p>
    <w:p w14:paraId="0EA981B5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7E1C3A4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Анкета претендента на участие в тендере</w:t>
      </w:r>
    </w:p>
    <w:p w14:paraId="4B1B179C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8D2CC6" w:rsidRPr="009F5B40" w14:paraId="7A19E944" w14:textId="77777777" w:rsidTr="005B4358">
        <w:tc>
          <w:tcPr>
            <w:tcW w:w="9496" w:type="dxa"/>
            <w:gridSpan w:val="20"/>
            <w:shd w:val="clear" w:color="auto" w:fill="auto"/>
          </w:tcPr>
          <w:p w14:paraId="69659BE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Информация о претенденте</w:t>
            </w:r>
          </w:p>
        </w:tc>
      </w:tr>
      <w:tr w:rsidR="008D2CC6" w:rsidRPr="009F5B40" w14:paraId="3947208B" w14:textId="77777777" w:rsidTr="005B4358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4F16D06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2BE9E1C" w14:textId="77777777" w:rsidTr="005B4358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8B855C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14:paraId="5A8A9054" w14:textId="77777777" w:rsidTr="005B4358">
        <w:tc>
          <w:tcPr>
            <w:tcW w:w="4066" w:type="dxa"/>
            <w:gridSpan w:val="13"/>
            <w:shd w:val="clear" w:color="auto" w:fill="auto"/>
          </w:tcPr>
          <w:p w14:paraId="75C47FA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E61D73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1B146C1" w14:textId="77777777" w:rsidTr="005B4358">
        <w:tc>
          <w:tcPr>
            <w:tcW w:w="2813" w:type="dxa"/>
            <w:gridSpan w:val="8"/>
            <w:shd w:val="clear" w:color="auto" w:fill="auto"/>
          </w:tcPr>
          <w:p w14:paraId="10CFD29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Владельцы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FCDB54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0DF5F85" w14:textId="77777777" w:rsidTr="005B4358">
        <w:tc>
          <w:tcPr>
            <w:tcW w:w="4435" w:type="dxa"/>
            <w:gridSpan w:val="14"/>
            <w:shd w:val="clear" w:color="auto" w:fill="auto"/>
          </w:tcPr>
          <w:p w14:paraId="68F436A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BE164A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E17106B" w14:textId="77777777" w:rsidTr="005B4358">
        <w:tc>
          <w:tcPr>
            <w:tcW w:w="2271" w:type="dxa"/>
            <w:gridSpan w:val="4"/>
            <w:shd w:val="clear" w:color="auto" w:fill="auto"/>
          </w:tcPr>
          <w:p w14:paraId="646026B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7BB0E0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B3A57E6" w14:textId="77777777" w:rsidTr="005B4358">
        <w:tc>
          <w:tcPr>
            <w:tcW w:w="1608" w:type="dxa"/>
            <w:gridSpan w:val="2"/>
            <w:shd w:val="clear" w:color="auto" w:fill="auto"/>
          </w:tcPr>
          <w:p w14:paraId="15DDB0D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4D5E50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CBFE48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8AE141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945670F" w14:textId="77777777"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8F86F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6975E65" w14:textId="77777777" w:rsidTr="005B4358">
        <w:tc>
          <w:tcPr>
            <w:tcW w:w="2629" w:type="dxa"/>
            <w:gridSpan w:val="7"/>
            <w:shd w:val="clear" w:color="auto" w:fill="auto"/>
          </w:tcPr>
          <w:p w14:paraId="184AF10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E0DE85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ABD2EB5" w14:textId="77777777" w:rsidTr="005B4358">
        <w:tc>
          <w:tcPr>
            <w:tcW w:w="2629" w:type="dxa"/>
            <w:gridSpan w:val="7"/>
            <w:shd w:val="clear" w:color="auto" w:fill="auto"/>
          </w:tcPr>
          <w:p w14:paraId="380D2E2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B0190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D3B4F69" w14:textId="77777777" w:rsidTr="005B4358">
        <w:tc>
          <w:tcPr>
            <w:tcW w:w="2629" w:type="dxa"/>
            <w:gridSpan w:val="7"/>
            <w:shd w:val="clear" w:color="auto" w:fill="auto"/>
          </w:tcPr>
          <w:p w14:paraId="06B5B7B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49DE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0389F8A" w14:textId="77777777" w:rsidTr="005B4358">
        <w:tc>
          <w:tcPr>
            <w:tcW w:w="1608" w:type="dxa"/>
            <w:gridSpan w:val="2"/>
            <w:shd w:val="clear" w:color="auto" w:fill="auto"/>
          </w:tcPr>
          <w:p w14:paraId="27623F7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29ADA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CF75E9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8F5BEE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6AA3063" w14:textId="77777777"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A0F18D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562A7C6" w14:textId="77777777" w:rsidTr="005B4358">
        <w:tc>
          <w:tcPr>
            <w:tcW w:w="9496" w:type="dxa"/>
            <w:gridSpan w:val="20"/>
            <w:shd w:val="clear" w:color="auto" w:fill="auto"/>
          </w:tcPr>
          <w:p w14:paraId="174D23C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9BC8F9E" w14:textId="77777777" w:rsidTr="005B4358">
        <w:tc>
          <w:tcPr>
            <w:tcW w:w="9496" w:type="dxa"/>
            <w:gridSpan w:val="20"/>
            <w:shd w:val="clear" w:color="auto" w:fill="auto"/>
          </w:tcPr>
          <w:p w14:paraId="34CAF8E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8D2CC6" w:rsidRPr="009F5B40" w14:paraId="7DCD0542" w14:textId="77777777" w:rsidTr="005B4358">
        <w:tc>
          <w:tcPr>
            <w:tcW w:w="1712" w:type="dxa"/>
            <w:gridSpan w:val="3"/>
            <w:shd w:val="clear" w:color="auto" w:fill="auto"/>
          </w:tcPr>
          <w:p w14:paraId="01DE858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B6544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F561E85" w14:textId="77777777" w:rsidTr="005B4358">
        <w:tc>
          <w:tcPr>
            <w:tcW w:w="2439" w:type="dxa"/>
            <w:gridSpan w:val="5"/>
            <w:shd w:val="clear" w:color="auto" w:fill="auto"/>
          </w:tcPr>
          <w:p w14:paraId="3D4FAC6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9626A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3007325" w14:textId="77777777" w:rsidTr="005B4358">
        <w:tc>
          <w:tcPr>
            <w:tcW w:w="3521" w:type="dxa"/>
            <w:gridSpan w:val="10"/>
            <w:shd w:val="clear" w:color="auto" w:fill="auto"/>
          </w:tcPr>
          <w:p w14:paraId="25DDE18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C22ED8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756912B" w14:textId="77777777" w:rsidTr="005B4358">
        <w:tc>
          <w:tcPr>
            <w:tcW w:w="5864" w:type="dxa"/>
            <w:gridSpan w:val="17"/>
            <w:shd w:val="clear" w:color="auto" w:fill="auto"/>
          </w:tcPr>
          <w:p w14:paraId="734E375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AF04C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92B7CEA" w14:textId="77777777" w:rsidTr="005B4358">
        <w:tc>
          <w:tcPr>
            <w:tcW w:w="836" w:type="dxa"/>
            <w:shd w:val="clear" w:color="auto" w:fill="auto"/>
          </w:tcPr>
          <w:p w14:paraId="5F0C00C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86AA2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B3BA96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ADE0C6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438F02F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72A4D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A5C5F11" w14:textId="77777777" w:rsidTr="005B4358">
        <w:tc>
          <w:tcPr>
            <w:tcW w:w="1712" w:type="dxa"/>
            <w:gridSpan w:val="3"/>
            <w:shd w:val="clear" w:color="auto" w:fill="auto"/>
          </w:tcPr>
          <w:p w14:paraId="0463F38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09833A3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A3D209F" w14:textId="77777777" w:rsidTr="005B4358">
        <w:tc>
          <w:tcPr>
            <w:tcW w:w="9496" w:type="dxa"/>
            <w:gridSpan w:val="20"/>
            <w:shd w:val="clear" w:color="auto" w:fill="auto"/>
          </w:tcPr>
          <w:p w14:paraId="14B7CCE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5526CA4" w14:textId="77777777" w:rsidTr="005B4358">
        <w:tc>
          <w:tcPr>
            <w:tcW w:w="9496" w:type="dxa"/>
            <w:gridSpan w:val="20"/>
            <w:shd w:val="clear" w:color="auto" w:fill="auto"/>
          </w:tcPr>
          <w:p w14:paraId="4619580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Информация о банке претендента</w:t>
            </w:r>
          </w:p>
        </w:tc>
      </w:tr>
      <w:tr w:rsidR="008D2CC6" w:rsidRPr="009F5B40" w14:paraId="71A99BCA" w14:textId="77777777" w:rsidTr="005B4358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61EAB9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FF838B7" w14:textId="77777777" w:rsidTr="005B4358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2CA8FB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наименование банка (полное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сокращенное)</w:t>
            </w:r>
          </w:p>
        </w:tc>
      </w:tr>
      <w:tr w:rsidR="008D2CC6" w:rsidRPr="009F5B40" w14:paraId="3F07A865" w14:textId="77777777" w:rsidTr="005B4358">
        <w:tc>
          <w:tcPr>
            <w:tcW w:w="2629" w:type="dxa"/>
            <w:gridSpan w:val="7"/>
            <w:shd w:val="clear" w:color="auto" w:fill="auto"/>
          </w:tcPr>
          <w:p w14:paraId="70A4D17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7E05C94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F6BA8DA" w14:textId="77777777" w:rsidTr="005B4358">
        <w:tc>
          <w:tcPr>
            <w:tcW w:w="2629" w:type="dxa"/>
            <w:gridSpan w:val="7"/>
            <w:shd w:val="clear" w:color="auto" w:fill="auto"/>
          </w:tcPr>
          <w:p w14:paraId="23D4116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D10D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D1CFAD1" w14:textId="77777777" w:rsidTr="005B4358">
        <w:tc>
          <w:tcPr>
            <w:tcW w:w="2629" w:type="dxa"/>
            <w:gridSpan w:val="7"/>
            <w:shd w:val="clear" w:color="auto" w:fill="auto"/>
          </w:tcPr>
          <w:p w14:paraId="0039752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F6D3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8B90E0F" w14:textId="77777777" w:rsidTr="005B4358">
        <w:tc>
          <w:tcPr>
            <w:tcW w:w="3153" w:type="dxa"/>
            <w:gridSpan w:val="9"/>
            <w:shd w:val="clear" w:color="auto" w:fill="auto"/>
          </w:tcPr>
          <w:p w14:paraId="5BCF227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6A9A9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161FE67" w14:textId="77777777" w:rsidTr="005B4358">
        <w:tc>
          <w:tcPr>
            <w:tcW w:w="1608" w:type="dxa"/>
            <w:gridSpan w:val="2"/>
            <w:shd w:val="clear" w:color="auto" w:fill="auto"/>
          </w:tcPr>
          <w:p w14:paraId="6E5D3DA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A13E2C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7F09AE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47468B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0E2F10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D466A1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E1CF94E" w14:textId="77777777" w:rsidTr="005B4358">
        <w:tc>
          <w:tcPr>
            <w:tcW w:w="1608" w:type="dxa"/>
            <w:gridSpan w:val="2"/>
            <w:shd w:val="clear" w:color="auto" w:fill="auto"/>
          </w:tcPr>
          <w:p w14:paraId="376998C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16B83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7A649C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6A61A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930A971" w14:textId="77777777" w:rsidR="008D2CC6" w:rsidRPr="009F5B40" w:rsidRDefault="008D2CC6" w:rsidP="005B4358">
            <w:pPr>
              <w:ind w:left="77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E13E3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6895150D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3A558D55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7F1BC826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14:paraId="7A6D5D89" w14:textId="77777777" w:rsidTr="005B4358">
        <w:tc>
          <w:tcPr>
            <w:tcW w:w="2510" w:type="dxa"/>
            <w:shd w:val="clear" w:color="auto" w:fill="auto"/>
          </w:tcPr>
          <w:p w14:paraId="67DA449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B85B576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38F459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14:paraId="0FBE9180" w14:textId="77777777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0AA4D0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058D92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8EC8EA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50505C5E" w14:textId="77777777" w:rsidTr="005B4358">
        <w:tc>
          <w:tcPr>
            <w:tcW w:w="2510" w:type="dxa"/>
            <w:shd w:val="clear" w:color="auto" w:fill="auto"/>
          </w:tcPr>
          <w:p w14:paraId="1CE0A2D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70D39C3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011CFE3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40C069F" w14:textId="77777777" w:rsidTr="005B4358">
        <w:tc>
          <w:tcPr>
            <w:tcW w:w="2510" w:type="dxa"/>
            <w:shd w:val="clear" w:color="auto" w:fill="auto"/>
          </w:tcPr>
          <w:p w14:paraId="35F44F5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8940BE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299743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B8D5328" w14:textId="77777777" w:rsidTr="005B4358">
        <w:tc>
          <w:tcPr>
            <w:tcW w:w="2510" w:type="dxa"/>
            <w:shd w:val="clear" w:color="auto" w:fill="auto"/>
          </w:tcPr>
          <w:p w14:paraId="4C66D4C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FFDE06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99606B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24923F0A" w14:textId="77777777" w:rsidTr="005B4358">
        <w:tc>
          <w:tcPr>
            <w:tcW w:w="2510" w:type="dxa"/>
            <w:shd w:val="clear" w:color="auto" w:fill="auto"/>
          </w:tcPr>
          <w:p w14:paraId="37BBFED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422C921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42ED4C3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93CB6BD" w14:textId="77777777" w:rsidTr="005B4358">
        <w:tc>
          <w:tcPr>
            <w:tcW w:w="2510" w:type="dxa"/>
            <w:shd w:val="clear" w:color="auto" w:fill="auto"/>
          </w:tcPr>
          <w:p w14:paraId="198920A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CB74F9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F75E77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1A3DFDD" w14:textId="77777777" w:rsidTr="005B4358">
        <w:tc>
          <w:tcPr>
            <w:tcW w:w="2510" w:type="dxa"/>
            <w:shd w:val="clear" w:color="auto" w:fill="auto"/>
          </w:tcPr>
          <w:p w14:paraId="393B3E9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0DCD6B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326C6C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26CFDD88" w14:textId="77777777" w:rsidR="008D2CC6" w:rsidRPr="009F5B40" w:rsidRDefault="008D2CC6" w:rsidP="008D2CC6">
      <w:pPr>
        <w:ind w:firstLine="7200"/>
        <w:rPr>
          <w:rFonts w:ascii="Times New Roman" w:hAnsi="Times New Roman"/>
          <w:b/>
          <w:sz w:val="22"/>
          <w:szCs w:val="22"/>
        </w:rPr>
      </w:pPr>
    </w:p>
    <w:p w14:paraId="0F725F62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  <w:lang w:val="en-US"/>
        </w:rPr>
      </w:pPr>
    </w:p>
    <w:p w14:paraId="31C1F630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790E6321" w14:textId="77777777" w:rsidR="008D2CC6" w:rsidRPr="009F5B40" w:rsidRDefault="008D2CC6" w:rsidP="008D2CC6">
      <w:pPr>
        <w:jc w:val="right"/>
        <w:rPr>
          <w:rFonts w:ascii="Times New Roman" w:hAnsi="Times New Roman"/>
          <w:sz w:val="26"/>
          <w:szCs w:val="26"/>
        </w:rPr>
      </w:pPr>
    </w:p>
    <w:p w14:paraId="37FDE512" w14:textId="77777777" w:rsidR="008D2CC6" w:rsidRDefault="008D2CC6" w:rsidP="008D2CC6">
      <w:pPr>
        <w:jc w:val="right"/>
        <w:rPr>
          <w:sz w:val="26"/>
          <w:szCs w:val="26"/>
        </w:rPr>
      </w:pPr>
    </w:p>
    <w:p w14:paraId="2249B596" w14:textId="77777777" w:rsidR="00391463" w:rsidRDefault="00391463" w:rsidP="008D2CC6">
      <w:pPr>
        <w:jc w:val="right"/>
        <w:rPr>
          <w:sz w:val="26"/>
          <w:szCs w:val="26"/>
        </w:rPr>
      </w:pPr>
    </w:p>
    <w:p w14:paraId="00C8115D" w14:textId="77777777" w:rsidR="009F5B40" w:rsidRDefault="009F5B40" w:rsidP="008D2CC6">
      <w:pPr>
        <w:jc w:val="right"/>
        <w:rPr>
          <w:sz w:val="26"/>
          <w:szCs w:val="26"/>
        </w:rPr>
      </w:pPr>
    </w:p>
    <w:p w14:paraId="164ED668" w14:textId="77777777" w:rsidR="009F5B40" w:rsidRDefault="009F5B40" w:rsidP="008D2CC6">
      <w:pPr>
        <w:jc w:val="right"/>
        <w:rPr>
          <w:sz w:val="26"/>
          <w:szCs w:val="26"/>
        </w:rPr>
      </w:pPr>
    </w:p>
    <w:p w14:paraId="69842168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lastRenderedPageBreak/>
        <w:t>Форма №3</w:t>
      </w:r>
    </w:p>
    <w:p w14:paraId="0D027F05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33CF91B9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Коммерческое предложение</w:t>
      </w:r>
    </w:p>
    <w:p w14:paraId="3D1634CF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8D2CC6" w:rsidRPr="009F5B40" w14:paraId="38853B25" w14:textId="77777777" w:rsidTr="005B4358">
        <w:tc>
          <w:tcPr>
            <w:tcW w:w="5316" w:type="dxa"/>
            <w:gridSpan w:val="5"/>
            <w:shd w:val="clear" w:color="auto" w:fill="auto"/>
          </w:tcPr>
          <w:p w14:paraId="17F4B16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147A6B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54D2DD6B" w14:textId="77777777" w:rsidR="008D2CC6" w:rsidRPr="009F5B40" w:rsidRDefault="008D2CC6" w:rsidP="005B4358">
            <w:pPr>
              <w:ind w:right="-185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 приложения к нему</w:t>
            </w:r>
          </w:p>
        </w:tc>
      </w:tr>
      <w:tr w:rsidR="008D2CC6" w:rsidRPr="009F5B40" w14:paraId="6F1C723F" w14:textId="77777777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A3ADC2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0D08673" w14:textId="77777777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157CFE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14:paraId="0925A09F" w14:textId="77777777" w:rsidTr="005B4358">
        <w:tc>
          <w:tcPr>
            <w:tcW w:w="9469" w:type="dxa"/>
            <w:gridSpan w:val="8"/>
            <w:shd w:val="clear" w:color="auto" w:fill="auto"/>
          </w:tcPr>
          <w:p w14:paraId="2AC2AAF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предлагает произвести</w:t>
            </w:r>
          </w:p>
        </w:tc>
      </w:tr>
      <w:tr w:rsidR="008D2CC6" w:rsidRPr="009F5B40" w14:paraId="3AF56AFA" w14:textId="77777777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38FB3E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34B1A10" w14:textId="77777777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415CC4A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8D2CC6" w:rsidRPr="009F5B40" w14:paraId="1C259F8B" w14:textId="77777777" w:rsidTr="005B4358">
        <w:tc>
          <w:tcPr>
            <w:tcW w:w="9469" w:type="dxa"/>
            <w:gridSpan w:val="8"/>
            <w:shd w:val="clear" w:color="auto" w:fill="auto"/>
          </w:tcPr>
          <w:p w14:paraId="73338FE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 следующих условиях:</w:t>
            </w:r>
          </w:p>
        </w:tc>
      </w:tr>
      <w:tr w:rsidR="008D2CC6" w:rsidRPr="009F5B40" w14:paraId="70EF88C8" w14:textId="77777777" w:rsidTr="005B4358">
        <w:tc>
          <w:tcPr>
            <w:tcW w:w="9469" w:type="dxa"/>
            <w:gridSpan w:val="8"/>
            <w:shd w:val="clear" w:color="auto" w:fill="auto"/>
          </w:tcPr>
          <w:p w14:paraId="6A66484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B064991" w14:textId="77777777" w:rsidTr="005B4358">
        <w:tc>
          <w:tcPr>
            <w:tcW w:w="2442" w:type="dxa"/>
            <w:shd w:val="clear" w:color="auto" w:fill="auto"/>
          </w:tcPr>
          <w:p w14:paraId="305F5B5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53EF33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078F548" w14:textId="77777777" w:rsidTr="005B4358">
        <w:tc>
          <w:tcPr>
            <w:tcW w:w="9469" w:type="dxa"/>
            <w:gridSpan w:val="8"/>
            <w:shd w:val="clear" w:color="auto" w:fill="auto"/>
          </w:tcPr>
          <w:p w14:paraId="6B413AC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28D23EF8" w14:textId="77777777" w:rsidTr="005B4358">
        <w:tc>
          <w:tcPr>
            <w:tcW w:w="9469" w:type="dxa"/>
            <w:gridSpan w:val="8"/>
            <w:shd w:val="clear" w:color="auto" w:fill="auto"/>
          </w:tcPr>
          <w:p w14:paraId="7B6690E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F0EF8C6" w14:textId="77777777" w:rsidTr="005B4358">
        <w:tc>
          <w:tcPr>
            <w:tcW w:w="2442" w:type="dxa"/>
            <w:shd w:val="clear" w:color="auto" w:fill="auto"/>
          </w:tcPr>
          <w:p w14:paraId="24C6818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E6475F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EEEBA5D" w14:textId="77777777" w:rsidTr="005B4358">
        <w:tc>
          <w:tcPr>
            <w:tcW w:w="9469" w:type="dxa"/>
            <w:gridSpan w:val="8"/>
            <w:shd w:val="clear" w:color="auto" w:fill="auto"/>
          </w:tcPr>
          <w:p w14:paraId="1C6A8EA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8D2CC6" w:rsidRPr="009F5B40" w14:paraId="5AABEF7D" w14:textId="77777777" w:rsidTr="005B4358">
        <w:tc>
          <w:tcPr>
            <w:tcW w:w="9469" w:type="dxa"/>
            <w:gridSpan w:val="8"/>
            <w:shd w:val="clear" w:color="auto" w:fill="auto"/>
          </w:tcPr>
          <w:p w14:paraId="67704FA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765E148" w14:textId="77777777" w:rsidTr="005B4358">
        <w:tc>
          <w:tcPr>
            <w:tcW w:w="3341" w:type="dxa"/>
            <w:gridSpan w:val="3"/>
            <w:shd w:val="clear" w:color="auto" w:fill="auto"/>
          </w:tcPr>
          <w:p w14:paraId="110F6EFF" w14:textId="77777777" w:rsidR="008D2CC6" w:rsidRPr="009F5B40" w:rsidRDefault="008D2CC6" w:rsidP="005B4358">
            <w:pPr>
              <w:ind w:right="-115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821E54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D65E228" w14:textId="77777777" w:rsidTr="005B4358">
        <w:tc>
          <w:tcPr>
            <w:tcW w:w="9469" w:type="dxa"/>
            <w:gridSpan w:val="8"/>
            <w:shd w:val="clear" w:color="auto" w:fill="auto"/>
          </w:tcPr>
          <w:p w14:paraId="4A807719" w14:textId="77777777" w:rsidR="008D2CC6" w:rsidRPr="009F5B40" w:rsidRDefault="008D2CC6" w:rsidP="005B4358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8D2CC6" w:rsidRPr="009F5B40" w14:paraId="2E901EB7" w14:textId="77777777" w:rsidTr="005B4358">
        <w:tc>
          <w:tcPr>
            <w:tcW w:w="2615" w:type="dxa"/>
            <w:gridSpan w:val="2"/>
            <w:shd w:val="clear" w:color="auto" w:fill="auto"/>
          </w:tcPr>
          <w:p w14:paraId="08A1FDD7" w14:textId="77777777" w:rsidR="008D2CC6" w:rsidRPr="009F5B40" w:rsidRDefault="008D2CC6" w:rsidP="005B4358">
            <w:pPr>
              <w:ind w:right="-121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93C46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44E245B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окончание(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79A1E7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752BB28" w14:textId="77777777" w:rsidTr="005B4358">
        <w:tc>
          <w:tcPr>
            <w:tcW w:w="9469" w:type="dxa"/>
            <w:gridSpan w:val="8"/>
            <w:shd w:val="clear" w:color="auto" w:fill="auto"/>
          </w:tcPr>
          <w:p w14:paraId="69F717A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3F0B13D" w14:textId="77777777" w:rsidTr="005B4358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BE2B96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F3812BD" w14:textId="77777777" w:rsidTr="005B4358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53CC49C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9F5B40">
                <w:rPr>
                  <w:rFonts w:ascii="Times New Roman" w:hAnsi="Times New Roman"/>
                  <w:sz w:val="22"/>
                  <w:szCs w:val="22"/>
                </w:rPr>
                <w:t xml:space="preserve"> </w:t>
              </w:r>
            </w:ins>
            <w:r w:rsidRPr="009F5B40">
              <w:rPr>
                <w:rFonts w:ascii="Times New Roman" w:hAnsi="Times New Roman"/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8D2CC6" w:rsidRPr="009F5B40" w14:paraId="2FFDAF5B" w14:textId="77777777" w:rsidTr="005B4358">
        <w:tc>
          <w:tcPr>
            <w:tcW w:w="9469" w:type="dxa"/>
            <w:gridSpan w:val="8"/>
            <w:shd w:val="clear" w:color="auto" w:fill="auto"/>
          </w:tcPr>
          <w:p w14:paraId="0533D1A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Коммерческого предложения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8D2CC6" w:rsidRPr="009F5B40" w14:paraId="6C2D3580" w14:textId="77777777" w:rsidTr="005B4358">
        <w:tc>
          <w:tcPr>
            <w:tcW w:w="9469" w:type="dxa"/>
            <w:gridSpan w:val="8"/>
            <w:shd w:val="clear" w:color="auto" w:fill="auto"/>
          </w:tcPr>
          <w:p w14:paraId="323D13C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E027288" w14:textId="77777777" w:rsidTr="005B4358">
        <w:tc>
          <w:tcPr>
            <w:tcW w:w="7477" w:type="dxa"/>
            <w:gridSpan w:val="7"/>
            <w:shd w:val="clear" w:color="auto" w:fill="auto"/>
          </w:tcPr>
          <w:p w14:paraId="1D6A58C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3DC85B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EB5CDF1" w14:textId="77777777" w:rsidTr="005B4358">
        <w:tc>
          <w:tcPr>
            <w:tcW w:w="9469" w:type="dxa"/>
            <w:gridSpan w:val="8"/>
            <w:shd w:val="clear" w:color="auto" w:fill="auto"/>
          </w:tcPr>
          <w:p w14:paraId="0EF095F7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5FAA6CA4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14:paraId="20C83BE4" w14:textId="77777777" w:rsidTr="005B4358">
        <w:tc>
          <w:tcPr>
            <w:tcW w:w="2510" w:type="dxa"/>
            <w:shd w:val="clear" w:color="auto" w:fill="auto"/>
          </w:tcPr>
          <w:p w14:paraId="2816C47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C7BF0D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D3E36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14:paraId="53AEF16C" w14:textId="77777777" w:rsidTr="005B4358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CAE604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8AFBA4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88A7B7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71985C4B" w14:textId="77777777" w:rsidTr="005B4358">
        <w:tc>
          <w:tcPr>
            <w:tcW w:w="2510" w:type="dxa"/>
            <w:shd w:val="clear" w:color="auto" w:fill="auto"/>
          </w:tcPr>
          <w:p w14:paraId="7970A5B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7192ED8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2CAFDC0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65F54D3" w14:textId="77777777" w:rsidTr="005B4358">
        <w:tc>
          <w:tcPr>
            <w:tcW w:w="2510" w:type="dxa"/>
            <w:shd w:val="clear" w:color="auto" w:fill="auto"/>
          </w:tcPr>
          <w:p w14:paraId="7D19971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9C6324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383E7C6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564D5E6" w14:textId="77777777" w:rsidTr="005B4358">
        <w:tc>
          <w:tcPr>
            <w:tcW w:w="2510" w:type="dxa"/>
            <w:shd w:val="clear" w:color="auto" w:fill="auto"/>
          </w:tcPr>
          <w:p w14:paraId="6245D77A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C683F5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6527BD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175915BB" w14:textId="77777777" w:rsidTr="005B4358">
        <w:tc>
          <w:tcPr>
            <w:tcW w:w="2510" w:type="dxa"/>
            <w:shd w:val="clear" w:color="auto" w:fill="auto"/>
          </w:tcPr>
          <w:p w14:paraId="586E8B4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23E221E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353A444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59B60D5" w14:textId="77777777" w:rsidTr="005B4358">
        <w:tc>
          <w:tcPr>
            <w:tcW w:w="2510" w:type="dxa"/>
            <w:shd w:val="clear" w:color="auto" w:fill="auto"/>
          </w:tcPr>
          <w:p w14:paraId="4FA36F8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BFADB5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1BDB37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69A1BD2" w14:textId="77777777" w:rsidTr="005B4358">
        <w:tc>
          <w:tcPr>
            <w:tcW w:w="2510" w:type="dxa"/>
            <w:shd w:val="clear" w:color="auto" w:fill="auto"/>
          </w:tcPr>
          <w:p w14:paraId="04DE9BA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B05379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231ABD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6129EA0E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004FFB8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7AD2E725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07FA6437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BE34981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4987A431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73B2CCD5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D68E9D6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CDF844B" w14:textId="77777777" w:rsidR="008D2CC6" w:rsidRPr="009F5B40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14:paraId="15E30B03" w14:textId="77777777" w:rsidR="008D2CC6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14:paraId="422A3CCB" w14:textId="77777777"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14:paraId="696B1541" w14:textId="77777777"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14:paraId="4C1B52D4" w14:textId="77777777" w:rsid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14:paraId="4F455E4A" w14:textId="77777777" w:rsidR="009F5B40" w:rsidRPr="009F5B40" w:rsidRDefault="009F5B40" w:rsidP="008D2CC6">
      <w:pPr>
        <w:jc w:val="both"/>
        <w:rPr>
          <w:rFonts w:ascii="Times New Roman" w:hAnsi="Times New Roman"/>
          <w:sz w:val="26"/>
          <w:szCs w:val="26"/>
        </w:rPr>
      </w:pPr>
    </w:p>
    <w:p w14:paraId="333F1D77" w14:textId="77777777" w:rsidR="008D2CC6" w:rsidRPr="009F5B40" w:rsidRDefault="008D2CC6" w:rsidP="008D2CC6">
      <w:pPr>
        <w:jc w:val="both"/>
        <w:rPr>
          <w:rFonts w:ascii="Times New Roman" w:hAnsi="Times New Roman"/>
          <w:sz w:val="26"/>
          <w:szCs w:val="26"/>
        </w:rPr>
      </w:pPr>
    </w:p>
    <w:p w14:paraId="175A3D3E" w14:textId="77777777" w:rsidR="008D2CC6" w:rsidRPr="009F5B40" w:rsidRDefault="008D2CC6" w:rsidP="008D2CC6">
      <w:pPr>
        <w:jc w:val="right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lastRenderedPageBreak/>
        <w:t>Форма №4</w:t>
      </w:r>
    </w:p>
    <w:p w14:paraId="7BEC3349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F786777" w14:textId="77777777" w:rsidR="008D2CC6" w:rsidRPr="009F5B40" w:rsidRDefault="008D2CC6" w:rsidP="008D2CC6">
      <w:pPr>
        <w:jc w:val="center"/>
        <w:rPr>
          <w:rFonts w:ascii="Times New Roman" w:hAnsi="Times New Roman"/>
          <w:b/>
          <w:sz w:val="22"/>
          <w:szCs w:val="22"/>
        </w:rPr>
      </w:pPr>
      <w:r w:rsidRPr="009F5B40">
        <w:rPr>
          <w:rFonts w:ascii="Times New Roman" w:hAnsi="Times New Roman"/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8D2CC6" w:rsidRPr="009F5B40" w14:paraId="6DBB8D11" w14:textId="77777777" w:rsidTr="005B4358">
        <w:tc>
          <w:tcPr>
            <w:tcW w:w="1601" w:type="dxa"/>
            <w:gridSpan w:val="2"/>
            <w:shd w:val="clear" w:color="auto" w:fill="auto"/>
          </w:tcPr>
          <w:p w14:paraId="3926021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14:paraId="022B1F9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67F1F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EA2260F" w14:textId="77777777" w:rsidTr="005B4358">
        <w:tc>
          <w:tcPr>
            <w:tcW w:w="9468" w:type="dxa"/>
            <w:gridSpan w:val="7"/>
            <w:shd w:val="clear" w:color="auto" w:fill="auto"/>
          </w:tcPr>
          <w:p w14:paraId="4F1FB65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9F5B40">
              <w:rPr>
                <w:rFonts w:ascii="Times New Roman" w:hAnsi="Times New Roman"/>
                <w:sz w:val="22"/>
                <w:szCs w:val="22"/>
              </w:rPr>
              <w:t>организация(</w:t>
            </w:r>
            <w:proofErr w:type="gramEnd"/>
            <w:r w:rsidRPr="009F5B40">
              <w:rPr>
                <w:rFonts w:ascii="Times New Roman" w:hAnsi="Times New Roman"/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8D2CC6" w:rsidRPr="009F5B40" w14:paraId="489E0134" w14:textId="77777777" w:rsidTr="005B4358">
        <w:tc>
          <w:tcPr>
            <w:tcW w:w="2269" w:type="dxa"/>
            <w:gridSpan w:val="3"/>
            <w:shd w:val="clear" w:color="auto" w:fill="auto"/>
          </w:tcPr>
          <w:p w14:paraId="7D9ABEC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94B985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9792F60" w14:textId="77777777" w:rsidTr="005B4358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0A0F23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168972AB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5867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14:paraId="591B6226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9139E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6619B3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F49AE7" w14:textId="77777777" w:rsidR="008D2CC6" w:rsidRPr="009F5B40" w:rsidRDefault="008D2CC6" w:rsidP="005B4358">
            <w:pPr>
              <w:ind w:left="-236" w:right="-211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769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Пояснения и </w:t>
            </w:r>
          </w:p>
          <w:p w14:paraId="23BCA16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подтверждения</w:t>
            </w:r>
          </w:p>
        </w:tc>
      </w:tr>
      <w:tr w:rsidR="008D2CC6" w:rsidRPr="009F5B40" w14:paraId="62112818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0DA1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AB71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0F8D74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B284A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757D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D2CC6" w:rsidRPr="009F5B40" w14:paraId="421B830C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170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4C607A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781E089A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3CE572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  <w:p w14:paraId="423B16AA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14:paraId="6FE13FD6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14:paraId="2F5AEAE8" w14:textId="77777777" w:rsidR="008D2CC6" w:rsidRPr="009F5B40" w:rsidRDefault="008D2CC6" w:rsidP="005B435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F28AF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FB67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8D2CC6" w:rsidRPr="009F5B40" w14:paraId="0893BFD8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3B1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0B22D3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43ABF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297FE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D3C0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D8A75E7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6E0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11C57B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D1FAF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5994C1B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14:paraId="3AD9A04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E62F6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BFC4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8D2CC6" w:rsidRPr="009F5B40" w14:paraId="6B268010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0580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11A629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20689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  <w:p w14:paraId="0459E9DD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14:paraId="086D77D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  <w:p w14:paraId="6A9A26B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CB8D73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4840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 по составу</w:t>
            </w:r>
          </w:p>
        </w:tc>
      </w:tr>
      <w:tr w:rsidR="008D2CC6" w:rsidRPr="009F5B40" w14:paraId="46DAF7E7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C439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739373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EC8D5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F68E3B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488C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8D2CC6" w:rsidRPr="009F5B40" w14:paraId="2C561BD8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538FA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47A36B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оборудования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54F61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72CA39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4A0B5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8D2CC6" w:rsidRPr="009F5B40" w14:paraId="50B9DD00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EA02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FC45F0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сертифицированных лабораторий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13E1B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C778B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F87D0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</w:t>
            </w:r>
          </w:p>
        </w:tc>
      </w:tr>
      <w:tr w:rsidR="008D2CC6" w:rsidRPr="009F5B40" w14:paraId="033A685A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029D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30B7C0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061A8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3404A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7E8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B4E19FE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ED9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533E5" w14:textId="77777777" w:rsidR="008D2CC6" w:rsidRPr="009F5B40" w:rsidRDefault="008D2CC6" w:rsidP="009F5B40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64A7D6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7C02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FC2D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8D2CC6" w:rsidRPr="009F5B40" w14:paraId="6E537ADD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828B2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4E2595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0494C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CC735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3477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Указать </w:t>
            </w:r>
            <w:proofErr w:type="gramStart"/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место-положение</w:t>
            </w:r>
            <w:proofErr w:type="gramEnd"/>
            <w:r w:rsidRPr="009F5B40">
              <w:rPr>
                <w:rFonts w:ascii="Times New Roman" w:hAnsi="Times New Roman"/>
                <w:i/>
                <w:sz w:val="22"/>
                <w:szCs w:val="22"/>
              </w:rPr>
              <w:t xml:space="preserve"> базы</w:t>
            </w:r>
          </w:p>
        </w:tc>
      </w:tr>
      <w:tr w:rsidR="008D2CC6" w:rsidRPr="009F5B40" w14:paraId="55476A7B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74FC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9DB566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ISO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44D95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524C1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3A1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8D2CC6" w:rsidRPr="009F5B40" w14:paraId="1D98F476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CE0A1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D24233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Членство в Саморегулируемой организации (СРО)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4283D4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C84C0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9BDF3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организацию</w:t>
            </w:r>
          </w:p>
        </w:tc>
      </w:tr>
      <w:tr w:rsidR="008D2CC6" w:rsidRPr="009F5B40" w14:paraId="06F4FF30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1CE6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4C68B7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5A010E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E7685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B1EB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77C58BB3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7F38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937CAE" w14:textId="77777777" w:rsidR="008D2CC6" w:rsidRDefault="008D2CC6" w:rsidP="005B4358">
            <w:pPr>
              <w:rPr>
                <w:rFonts w:ascii="Times New Roman" w:hAnsi="Times New Roman"/>
                <w:sz w:val="22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4230A6E" w14:textId="77777777" w:rsidR="009F5B40" w:rsidRDefault="009F5B40" w:rsidP="005B4358">
            <w:pPr>
              <w:rPr>
                <w:rFonts w:ascii="Times New Roman" w:hAnsi="Times New Roman"/>
                <w:sz w:val="22"/>
              </w:rPr>
            </w:pPr>
          </w:p>
          <w:p w14:paraId="2F541B78" w14:textId="77777777" w:rsidR="009F5B40" w:rsidRPr="009F5B40" w:rsidRDefault="009F5B40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AE8796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9459C9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5B1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копию</w:t>
            </w:r>
          </w:p>
        </w:tc>
      </w:tr>
      <w:tr w:rsidR="008D2CC6" w:rsidRPr="009F5B40" w14:paraId="09544C8C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5141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7314EF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получение </w:t>
            </w:r>
            <w:r w:rsidRPr="009F5B40">
              <w:rPr>
                <w:rFonts w:ascii="Times New Roman" w:hAnsi="Times New Roman"/>
                <w:b/>
                <w:sz w:val="22"/>
                <w:szCs w:val="22"/>
              </w:rPr>
              <w:t>Векселя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F70B6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7E8FD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284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  <w:i/>
              </w:rPr>
            </w:pPr>
          </w:p>
        </w:tc>
      </w:tr>
      <w:tr w:rsidR="008D2CC6" w:rsidRPr="009F5B40" w14:paraId="08909936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556E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1F03C6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r w:rsidR="009F5B40">
              <w:rPr>
                <w:rFonts w:ascii="Times New Roman" w:hAnsi="Times New Roman"/>
                <w:sz w:val="22"/>
                <w:szCs w:val="22"/>
              </w:rPr>
              <w:t>техноло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E0A03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6F544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193D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06DF6FC2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6FC1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960F5D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36D82ADE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1DF15673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 xml:space="preserve">- исполнения работ Подрядчиком; </w:t>
            </w:r>
          </w:p>
          <w:p w14:paraId="4E8E3E69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41FD2AAB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5ACAD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5A44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0F44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8D2CC6" w:rsidRPr="009F5B40" w14:paraId="73F41E66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26F7" w14:textId="77777777" w:rsidR="008D2CC6" w:rsidRPr="009F5B40" w:rsidRDefault="008D2CC6" w:rsidP="005B4358">
            <w:pPr>
              <w:ind w:right="-216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16A221" w14:textId="77777777"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положительных отзывов о результатах деятельности, в том числе от обществ, входящих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56A202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91EE48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F2BE7" w14:textId="77777777" w:rsidR="008D2CC6" w:rsidRPr="009F5B40" w:rsidRDefault="008D2CC6" w:rsidP="005B4358">
            <w:pPr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копии</w:t>
            </w:r>
          </w:p>
        </w:tc>
      </w:tr>
      <w:tr w:rsidR="008D2CC6" w:rsidRPr="009F5B40" w14:paraId="1888DB80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1507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16B5FD" w14:textId="77777777"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действующих договоров с обществами, входящими в корпоративную структуру ОАО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507BE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</w:t>
            </w:r>
            <w:r w:rsidRPr="009F5B40">
              <w:rPr>
                <w:rFonts w:ascii="Times New Roman" w:hAnsi="Times New Roman"/>
                <w:sz w:val="22"/>
                <w:szCs w:val="22"/>
                <w:lang w:val="en-US"/>
              </w:rPr>
              <w:t>/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AE5AA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B888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Указать с кем и какие</w:t>
            </w:r>
          </w:p>
        </w:tc>
      </w:tr>
      <w:tr w:rsidR="008D2CC6" w:rsidRPr="009F5B40" w14:paraId="6327ECC3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89C7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0784B0" w14:textId="77777777" w:rsidR="008D2CC6" w:rsidRPr="009F5B40" w:rsidRDefault="008D2CC6" w:rsidP="005B4358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7A3545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5A7008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8C62F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</w:p>
        </w:tc>
      </w:tr>
      <w:tr w:rsidR="008D2CC6" w:rsidRPr="009F5B40" w14:paraId="209DB663" w14:textId="77777777" w:rsidTr="005B43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E011" w14:textId="77777777" w:rsidR="008D2CC6" w:rsidRPr="009F5B40" w:rsidRDefault="008D2CC6" w:rsidP="005B4358">
            <w:pPr>
              <w:ind w:right="-216"/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4A9CE2" w14:textId="77777777" w:rsidR="008D2CC6" w:rsidRPr="009F5B40" w:rsidRDefault="008D2CC6" w:rsidP="009F5B40">
            <w:pPr>
              <w:ind w:right="-108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Наличие и состав программного обеспечения, которое будет использоваться при выполнении работ</w:t>
            </w:r>
            <w:r w:rsidRPr="009F5B40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 w:rsidRPr="009F5B40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714020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B5E40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A3A5C" w14:textId="77777777" w:rsidR="008D2CC6" w:rsidRPr="009F5B40" w:rsidRDefault="008D2CC6" w:rsidP="005B4358">
            <w:pPr>
              <w:rPr>
                <w:rFonts w:ascii="Times New Roman" w:hAnsi="Times New Roman"/>
                <w:i/>
              </w:rPr>
            </w:pPr>
            <w:r w:rsidRPr="009F5B40">
              <w:rPr>
                <w:rFonts w:ascii="Times New Roman" w:hAnsi="Times New Roman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6ABB12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9F5B40">
        <w:rPr>
          <w:rFonts w:ascii="Times New Roman" w:hAnsi="Times New Roman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29789D6" w14:textId="77777777" w:rsidR="008D2CC6" w:rsidRPr="009F5B40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8D2CC6" w:rsidRPr="009F5B40" w14:paraId="44866E1B" w14:textId="77777777" w:rsidTr="005B4358">
        <w:trPr>
          <w:trHeight w:val="299"/>
        </w:trPr>
        <w:tc>
          <w:tcPr>
            <w:tcW w:w="2510" w:type="dxa"/>
            <w:shd w:val="clear" w:color="auto" w:fill="auto"/>
          </w:tcPr>
          <w:p w14:paraId="6A8FD0F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A4FDDE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501E3A1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</w:tr>
      <w:tr w:rsidR="008D2CC6" w:rsidRPr="009F5B40" w14:paraId="41313327" w14:textId="77777777" w:rsidTr="005B4358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43ADABF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0E6C288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FC199AB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0835772B" w14:textId="77777777" w:rsidTr="005B4358">
        <w:trPr>
          <w:trHeight w:val="299"/>
        </w:trPr>
        <w:tc>
          <w:tcPr>
            <w:tcW w:w="2510" w:type="dxa"/>
            <w:shd w:val="clear" w:color="auto" w:fill="auto"/>
          </w:tcPr>
          <w:p w14:paraId="178426B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43CE72F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621CDC1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5D6FA768" w14:textId="77777777" w:rsidTr="005B4358">
        <w:trPr>
          <w:trHeight w:val="300"/>
        </w:trPr>
        <w:tc>
          <w:tcPr>
            <w:tcW w:w="2510" w:type="dxa"/>
            <w:shd w:val="clear" w:color="auto" w:fill="auto"/>
          </w:tcPr>
          <w:p w14:paraId="0629614D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C866EA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C5113C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65186C98" w14:textId="77777777" w:rsidTr="005B4358">
        <w:trPr>
          <w:trHeight w:val="299"/>
        </w:trPr>
        <w:tc>
          <w:tcPr>
            <w:tcW w:w="2510" w:type="dxa"/>
            <w:shd w:val="clear" w:color="auto" w:fill="auto"/>
          </w:tcPr>
          <w:p w14:paraId="1F7627E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2E4E08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1870D5C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И.О.Фамилия</w:t>
            </w:r>
          </w:p>
        </w:tc>
      </w:tr>
      <w:tr w:rsidR="008D2CC6" w:rsidRPr="009F5B40" w14:paraId="107A4D0B" w14:textId="77777777" w:rsidTr="005B4358">
        <w:trPr>
          <w:trHeight w:val="300"/>
        </w:trPr>
        <w:tc>
          <w:tcPr>
            <w:tcW w:w="2510" w:type="dxa"/>
            <w:shd w:val="clear" w:color="auto" w:fill="auto"/>
          </w:tcPr>
          <w:p w14:paraId="750AEBE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shd w:val="clear" w:color="auto" w:fill="auto"/>
          </w:tcPr>
          <w:p w14:paraId="3F088084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</w:tcPr>
          <w:p w14:paraId="4437170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4AABAF69" w14:textId="77777777" w:rsidTr="005B4358">
        <w:trPr>
          <w:trHeight w:val="299"/>
        </w:trPr>
        <w:tc>
          <w:tcPr>
            <w:tcW w:w="2510" w:type="dxa"/>
            <w:shd w:val="clear" w:color="auto" w:fill="auto"/>
          </w:tcPr>
          <w:p w14:paraId="3EEA6401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10B5F5E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C566D4A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</w:tr>
      <w:tr w:rsidR="008D2CC6" w:rsidRPr="009F5B40" w14:paraId="3628DED1" w14:textId="77777777" w:rsidTr="005B4358">
        <w:trPr>
          <w:trHeight w:val="300"/>
        </w:trPr>
        <w:tc>
          <w:tcPr>
            <w:tcW w:w="2510" w:type="dxa"/>
            <w:shd w:val="clear" w:color="auto" w:fill="auto"/>
          </w:tcPr>
          <w:p w14:paraId="37752EFB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14:paraId="259812E0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  <w:p w14:paraId="5618DDFC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308F8BF" w14:textId="77777777" w:rsidR="008D2CC6" w:rsidRPr="009F5B40" w:rsidRDefault="008D2CC6" w:rsidP="005B435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3B75F3" w14:textId="77777777" w:rsidR="008D2CC6" w:rsidRPr="009F5B40" w:rsidRDefault="008D2CC6" w:rsidP="005B4358">
            <w:pPr>
              <w:jc w:val="center"/>
              <w:rPr>
                <w:rFonts w:ascii="Times New Roman" w:hAnsi="Times New Roman"/>
              </w:rPr>
            </w:pPr>
            <w:r w:rsidRPr="009F5B40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</w:tbl>
    <w:p w14:paraId="58F8D536" w14:textId="77777777" w:rsidR="008D2CC6" w:rsidRPr="009F5B40" w:rsidRDefault="008D2CC6" w:rsidP="008D2CC6">
      <w:pPr>
        <w:rPr>
          <w:rFonts w:ascii="Times New Roman" w:hAnsi="Times New Roman"/>
          <w:sz w:val="10"/>
          <w:szCs w:val="10"/>
        </w:rPr>
      </w:pPr>
      <w:r w:rsidRPr="009F5B40">
        <w:rPr>
          <w:rFonts w:ascii="Times New Roman" w:hAnsi="Times New Roman"/>
          <w:sz w:val="10"/>
          <w:szCs w:val="10"/>
        </w:rPr>
        <w:t>__________________________________________________________________________________________________________________________________________________________________________________________</w:t>
      </w:r>
    </w:p>
    <w:p w14:paraId="5D1857ED" w14:textId="77777777" w:rsidR="008D2CC6" w:rsidRPr="009F5B40" w:rsidRDefault="008D2CC6" w:rsidP="008D2CC6">
      <w:pPr>
        <w:rPr>
          <w:rFonts w:ascii="Times New Roman" w:hAnsi="Times New Roman"/>
          <w:szCs w:val="20"/>
        </w:rPr>
      </w:pPr>
      <w:r w:rsidRPr="009F5B40">
        <w:rPr>
          <w:rFonts w:ascii="Times New Roman" w:hAnsi="Times New Roman"/>
          <w:szCs w:val="20"/>
          <w:vertAlign w:val="superscript"/>
        </w:rPr>
        <w:t>1</w:t>
      </w:r>
      <w:r w:rsidRPr="009F5B40">
        <w:rPr>
          <w:rFonts w:ascii="Times New Roman" w:hAnsi="Times New Roman"/>
          <w:szCs w:val="20"/>
        </w:rPr>
        <w:t xml:space="preserve"> Заполняется при наличии информации и в зависимости от предмета тендера.</w:t>
      </w:r>
    </w:p>
    <w:p w14:paraId="09F1FABD" w14:textId="77777777" w:rsidR="002E0136" w:rsidRPr="009F5B40" w:rsidRDefault="002E0136">
      <w:pPr>
        <w:rPr>
          <w:rFonts w:ascii="Times New Roman" w:hAnsi="Times New Roman"/>
        </w:rPr>
      </w:pPr>
    </w:p>
    <w:sectPr w:rsidR="002E0136" w:rsidRPr="009F5B40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CC6"/>
    <w:rsid w:val="00180206"/>
    <w:rsid w:val="002E0136"/>
    <w:rsid w:val="00391463"/>
    <w:rsid w:val="004B2498"/>
    <w:rsid w:val="00554067"/>
    <w:rsid w:val="0070570B"/>
    <w:rsid w:val="007A6D2E"/>
    <w:rsid w:val="008D2CC6"/>
    <w:rsid w:val="009F5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1EB1"/>
  <w15:docId w15:val="{E7FC0C42-5D0C-4E6A-B97D-D1F8B0A2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Хамидулин Саяр Гаярович</cp:lastModifiedBy>
  <cp:revision>7</cp:revision>
  <dcterms:created xsi:type="dcterms:W3CDTF">2014-09-02T10:46:00Z</dcterms:created>
  <dcterms:modified xsi:type="dcterms:W3CDTF">2025-07-03T13:28:00Z</dcterms:modified>
</cp:coreProperties>
</file>