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5ECB" w14:textId="77777777" w:rsidR="00B0751A" w:rsidRDefault="00B0751A" w:rsidP="00B0751A">
      <w:pPr>
        <w:pStyle w:val="a3"/>
        <w:ind w:firstLine="0"/>
        <w:jc w:val="right"/>
        <w:rPr>
          <w:b/>
          <w:szCs w:val="24"/>
        </w:rPr>
      </w:pPr>
    </w:p>
    <w:p w14:paraId="073A8690" w14:textId="7A5D71E2" w:rsidR="00F24248" w:rsidRPr="00C22FCF" w:rsidRDefault="00B0751A" w:rsidP="00B0751A">
      <w:pPr>
        <w:pStyle w:val="a3"/>
        <w:ind w:firstLine="0"/>
        <w:jc w:val="right"/>
        <w:rPr>
          <w:b/>
          <w:sz w:val="26"/>
          <w:szCs w:val="26"/>
        </w:rPr>
      </w:pPr>
      <w:r w:rsidRPr="00C22FCF">
        <w:rPr>
          <w:b/>
          <w:sz w:val="26"/>
          <w:szCs w:val="26"/>
        </w:rPr>
        <w:t>Приложение 3</w:t>
      </w:r>
    </w:p>
    <w:p w14:paraId="6B48FC9B" w14:textId="77777777"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14:paraId="6A0FAC49" w14:textId="77777777" w:rsidR="00EB7042" w:rsidRDefault="00A952A8" w:rsidP="00DF14BD">
      <w:pPr>
        <w:pStyle w:val="a3"/>
        <w:ind w:firstLine="0"/>
        <w:jc w:val="center"/>
        <w:rPr>
          <w:b/>
          <w:szCs w:val="24"/>
        </w:rPr>
      </w:pPr>
      <w:r w:rsidRPr="005A4111">
        <w:rPr>
          <w:b/>
          <w:szCs w:val="24"/>
        </w:rPr>
        <w:t>З</w:t>
      </w:r>
      <w:r w:rsidR="00E97DCC" w:rsidRPr="005A4111">
        <w:rPr>
          <w:b/>
          <w:szCs w:val="24"/>
        </w:rPr>
        <w:t>АДАНИЕ НА ПРОЕКТИРОВАНИЕ</w:t>
      </w:r>
    </w:p>
    <w:p w14:paraId="76514E99" w14:textId="77777777" w:rsidR="00DF14BD" w:rsidRPr="005A4111" w:rsidRDefault="00DF14BD" w:rsidP="00DF14BD">
      <w:pPr>
        <w:pStyle w:val="a3"/>
        <w:ind w:firstLine="0"/>
        <w:jc w:val="center"/>
        <w:rPr>
          <w:b/>
          <w:szCs w:val="24"/>
        </w:rPr>
      </w:pPr>
    </w:p>
    <w:p w14:paraId="28413ADF" w14:textId="77777777" w:rsidR="00D77F4C" w:rsidRPr="00587CFB" w:rsidRDefault="00D77F4C" w:rsidP="00D77F4C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 xml:space="preserve">ПД, РД </w:t>
      </w:r>
      <w:r w:rsidRPr="00587CFB">
        <w:rPr>
          <w:b/>
          <w:szCs w:val="24"/>
        </w:rPr>
        <w:t xml:space="preserve">«Обустройство </w:t>
      </w:r>
      <w:proofErr w:type="spellStart"/>
      <w:r w:rsidRPr="00587CFB">
        <w:rPr>
          <w:b/>
          <w:szCs w:val="24"/>
        </w:rPr>
        <w:t>Патраковского</w:t>
      </w:r>
      <w:proofErr w:type="spellEnd"/>
      <w:r w:rsidRPr="00587CFB">
        <w:rPr>
          <w:b/>
          <w:szCs w:val="24"/>
        </w:rPr>
        <w:t xml:space="preserve"> нефтяного месторождения.</w:t>
      </w:r>
    </w:p>
    <w:p w14:paraId="697C3714" w14:textId="77777777" w:rsidR="00D77F4C" w:rsidRDefault="00D77F4C" w:rsidP="00D77F4C">
      <w:pPr>
        <w:pStyle w:val="a3"/>
        <w:ind w:firstLine="0"/>
        <w:jc w:val="center"/>
        <w:rPr>
          <w:b/>
          <w:szCs w:val="24"/>
        </w:rPr>
      </w:pPr>
      <w:r w:rsidRPr="00587CFB">
        <w:rPr>
          <w:b/>
          <w:szCs w:val="24"/>
        </w:rPr>
        <w:t>Нефтепровод от куста №8 до точки врезки»</w:t>
      </w:r>
    </w:p>
    <w:p w14:paraId="5D59F1B3" w14:textId="77777777" w:rsidR="007C36B5" w:rsidRDefault="007C36B5" w:rsidP="00A90151">
      <w:pPr>
        <w:pStyle w:val="a3"/>
        <w:ind w:firstLine="0"/>
        <w:jc w:val="center"/>
        <w:rPr>
          <w:b/>
          <w:szCs w:val="24"/>
        </w:rPr>
      </w:pPr>
    </w:p>
    <w:tbl>
      <w:tblPr>
        <w:tblW w:w="10490" w:type="dxa"/>
        <w:tblInd w:w="-34" w:type="dxa"/>
        <w:tblLook w:val="01E0" w:firstRow="1" w:lastRow="1" w:firstColumn="1" w:lastColumn="1" w:noHBand="0" w:noVBand="0"/>
      </w:tblPr>
      <w:tblGrid>
        <w:gridCol w:w="3686"/>
        <w:gridCol w:w="6804"/>
      </w:tblGrid>
      <w:tr w:rsidR="004B6034" w:rsidRPr="00AA1148" w14:paraId="4E0DA47E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A4E65" w14:textId="77777777" w:rsidR="004B6034" w:rsidRPr="00AA1148" w:rsidRDefault="00DD522D" w:rsidP="00DD522D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1. </w:t>
            </w:r>
            <w:r w:rsidR="004B6034" w:rsidRPr="00AA1148">
              <w:rPr>
                <w:b/>
                <w:sz w:val="24"/>
                <w:szCs w:val="24"/>
              </w:rPr>
              <w:t>Основание для проектирования</w:t>
            </w:r>
          </w:p>
          <w:p w14:paraId="60BE67E2" w14:textId="77777777" w:rsidR="00DD522D" w:rsidRPr="00AA1148" w:rsidRDefault="00DD522D" w:rsidP="00DD522D">
            <w:pPr>
              <w:ind w:left="720" w:hanging="720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43839" w14:textId="77777777" w:rsidR="002E3241" w:rsidRPr="00BE761D" w:rsidRDefault="00F24248" w:rsidP="00D77F4C">
            <w:pPr>
              <w:pStyle w:val="ae"/>
              <w:numPr>
                <w:ilvl w:val="1"/>
                <w:numId w:val="20"/>
              </w:numPr>
              <w:ind w:left="0" w:firstLine="0"/>
              <w:jc w:val="both"/>
              <w:rPr>
                <w:i/>
                <w:color w:val="FF0000"/>
                <w:sz w:val="24"/>
                <w:szCs w:val="24"/>
              </w:rPr>
            </w:pPr>
            <w:r w:rsidRPr="00BE761D">
              <w:rPr>
                <w:i/>
                <w:sz w:val="24"/>
                <w:szCs w:val="24"/>
              </w:rPr>
              <w:t xml:space="preserve">Внутрипостроечный титульный список объектов капитального </w:t>
            </w:r>
            <w:r w:rsidRPr="00663B06">
              <w:rPr>
                <w:i/>
                <w:sz w:val="24"/>
                <w:szCs w:val="24"/>
              </w:rPr>
              <w:t>строительства и реконструкции АО «Белкамнефть»</w:t>
            </w:r>
            <w:r w:rsidR="00AC1522" w:rsidRPr="00663B06">
              <w:rPr>
                <w:i/>
                <w:sz w:val="24"/>
                <w:szCs w:val="24"/>
              </w:rPr>
              <w:t xml:space="preserve"> им. А.А. Волкова</w:t>
            </w:r>
            <w:r w:rsidRPr="00663B06">
              <w:rPr>
                <w:i/>
                <w:sz w:val="24"/>
                <w:szCs w:val="24"/>
              </w:rPr>
              <w:t xml:space="preserve"> на </w:t>
            </w:r>
            <w:r w:rsidR="00AC1522" w:rsidRPr="00663B06">
              <w:rPr>
                <w:i/>
                <w:sz w:val="24"/>
                <w:szCs w:val="24"/>
              </w:rPr>
              <w:t>20</w:t>
            </w:r>
            <w:r w:rsidR="00C27031" w:rsidRPr="00663B06">
              <w:rPr>
                <w:i/>
                <w:sz w:val="24"/>
                <w:szCs w:val="24"/>
              </w:rPr>
              <w:t>2</w:t>
            </w:r>
            <w:r w:rsidR="00D77F4C" w:rsidRPr="00663B06">
              <w:rPr>
                <w:i/>
                <w:sz w:val="24"/>
                <w:szCs w:val="24"/>
              </w:rPr>
              <w:t>5</w:t>
            </w:r>
            <w:r w:rsidR="00AC1522" w:rsidRPr="00663B06">
              <w:rPr>
                <w:i/>
                <w:sz w:val="24"/>
                <w:szCs w:val="24"/>
              </w:rPr>
              <w:t xml:space="preserve"> г</w:t>
            </w:r>
            <w:r w:rsidRPr="00663B06">
              <w:rPr>
                <w:i/>
                <w:sz w:val="24"/>
                <w:szCs w:val="24"/>
              </w:rPr>
              <w:t>.</w:t>
            </w:r>
          </w:p>
        </w:tc>
      </w:tr>
      <w:tr w:rsidR="00B264B0" w:rsidRPr="00AA1148" w14:paraId="6C72B93E" w14:textId="77777777" w:rsidTr="005F63B5">
        <w:trPr>
          <w:trHeight w:val="3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C620B" w14:textId="77777777" w:rsidR="00DD522D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2. </w:t>
            </w:r>
            <w:r w:rsidR="00FF3090" w:rsidRPr="00AA1148">
              <w:rPr>
                <w:b/>
                <w:sz w:val="24"/>
                <w:szCs w:val="24"/>
              </w:rPr>
              <w:t xml:space="preserve">Район, пункт, площадка строительства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2BE4" w14:textId="77777777" w:rsidR="00A04821" w:rsidRPr="00AA1148" w:rsidRDefault="00D77F4C" w:rsidP="00DD522D">
            <w:pPr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8C32D7">
              <w:rPr>
                <w:i/>
                <w:sz w:val="24"/>
                <w:szCs w:val="24"/>
              </w:rPr>
              <w:t>2.1. Удмуртская</w:t>
            </w:r>
            <w:r w:rsidRPr="00471F7C">
              <w:rPr>
                <w:i/>
                <w:sz w:val="24"/>
                <w:szCs w:val="24"/>
              </w:rPr>
              <w:t xml:space="preserve"> Республика, Якшур-Бодьинский район</w:t>
            </w:r>
          </w:p>
        </w:tc>
      </w:tr>
      <w:tr w:rsidR="004B6034" w:rsidRPr="00AA1148" w14:paraId="6E24D85A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9838D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3. </w:t>
            </w:r>
            <w:r w:rsidR="004B6034" w:rsidRPr="00AA1148">
              <w:rPr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6DCC" w14:textId="77777777" w:rsidR="00D77F4C" w:rsidRPr="00663B06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663B06">
              <w:rPr>
                <w:i/>
                <w:sz w:val="24"/>
                <w:szCs w:val="24"/>
              </w:rPr>
              <w:t>3.1. Новое строительство</w:t>
            </w:r>
          </w:p>
          <w:p w14:paraId="24190015" w14:textId="77777777" w:rsidR="00DE1725" w:rsidRPr="00663B06" w:rsidRDefault="00DE1725" w:rsidP="00930395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B6034" w:rsidRPr="00AA1148" w14:paraId="7C4429EF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F3C7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4. </w:t>
            </w:r>
            <w:r w:rsidR="004B6034" w:rsidRPr="00AA1148">
              <w:rPr>
                <w:b/>
                <w:sz w:val="24"/>
                <w:szCs w:val="24"/>
              </w:rPr>
              <w:t>Стадийность проектировани</w:t>
            </w:r>
            <w:r w:rsidRPr="00AA1148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CF2B" w14:textId="77777777" w:rsidR="00AD5538" w:rsidRPr="00663B06" w:rsidRDefault="00AC1522" w:rsidP="00AD5538">
            <w:pPr>
              <w:jc w:val="both"/>
              <w:rPr>
                <w:i/>
                <w:sz w:val="24"/>
                <w:szCs w:val="24"/>
              </w:rPr>
            </w:pPr>
            <w:r w:rsidRPr="00663B06">
              <w:rPr>
                <w:i/>
                <w:sz w:val="24"/>
                <w:szCs w:val="24"/>
              </w:rPr>
              <w:t>4.1. Инженерные изыскания</w:t>
            </w:r>
            <w:ins w:id="0" w:author="Леонов Роман Константинович" w:date="2025-05-19T13:17:00Z">
              <w:r w:rsidR="00CD3B9D">
                <w:rPr>
                  <w:i/>
                  <w:sz w:val="24"/>
                  <w:szCs w:val="24"/>
                </w:rPr>
                <w:t xml:space="preserve"> </w:t>
              </w:r>
            </w:ins>
            <w:r w:rsidR="001F2C22" w:rsidRPr="00663B06">
              <w:rPr>
                <w:i/>
                <w:sz w:val="24"/>
                <w:szCs w:val="24"/>
              </w:rPr>
              <w:t xml:space="preserve">(ИГДИ, ИГИ, ИГМИ, </w:t>
            </w:r>
            <w:r w:rsidR="00663B06" w:rsidRPr="00663B06">
              <w:rPr>
                <w:i/>
                <w:sz w:val="24"/>
                <w:szCs w:val="24"/>
              </w:rPr>
              <w:t>ИЭИ, ИКИ</w:t>
            </w:r>
            <w:r w:rsidR="001F2C22" w:rsidRPr="00663B06">
              <w:rPr>
                <w:i/>
                <w:sz w:val="24"/>
                <w:szCs w:val="24"/>
              </w:rPr>
              <w:t>)</w:t>
            </w:r>
          </w:p>
          <w:p w14:paraId="5AC86F19" w14:textId="77777777" w:rsidR="003A3E52" w:rsidRPr="00663B06" w:rsidRDefault="003A3E52" w:rsidP="00AD5538">
            <w:pPr>
              <w:jc w:val="both"/>
              <w:rPr>
                <w:i/>
                <w:sz w:val="24"/>
                <w:szCs w:val="24"/>
              </w:rPr>
            </w:pPr>
            <w:r w:rsidRPr="00663B06">
              <w:rPr>
                <w:i/>
                <w:sz w:val="24"/>
                <w:szCs w:val="24"/>
              </w:rPr>
              <w:t>4.2. Проектная документация</w:t>
            </w:r>
          </w:p>
          <w:p w14:paraId="565B010D" w14:textId="77777777" w:rsidR="00DE1725" w:rsidRPr="00663B06" w:rsidRDefault="00DE1725" w:rsidP="003841D8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663B06">
              <w:rPr>
                <w:i/>
                <w:sz w:val="24"/>
                <w:szCs w:val="24"/>
              </w:rPr>
              <w:t>4.</w:t>
            </w:r>
            <w:r w:rsidR="003841D8" w:rsidRPr="00663B06">
              <w:rPr>
                <w:i/>
                <w:sz w:val="24"/>
                <w:szCs w:val="24"/>
              </w:rPr>
              <w:t>2</w:t>
            </w:r>
            <w:r w:rsidRPr="00663B06">
              <w:rPr>
                <w:i/>
                <w:sz w:val="24"/>
                <w:szCs w:val="24"/>
              </w:rPr>
              <w:t>. Рабочая документация</w:t>
            </w:r>
          </w:p>
        </w:tc>
      </w:tr>
      <w:tr w:rsidR="004B6034" w:rsidRPr="00AA1148" w14:paraId="0A1DCC00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9AA56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5. </w:t>
            </w:r>
            <w:r w:rsidR="006F134C" w:rsidRPr="00AA1148">
              <w:rPr>
                <w:b/>
                <w:sz w:val="24"/>
                <w:szCs w:val="24"/>
              </w:rPr>
              <w:t>Ранее выполненная проектная документация по объекту</w:t>
            </w:r>
            <w:r w:rsidR="004B6034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89077" w14:textId="77777777" w:rsidR="0027612F" w:rsidRPr="007B58CC" w:rsidRDefault="0027612F" w:rsidP="0027612F">
            <w:pPr>
              <w:rPr>
                <w:i/>
                <w:sz w:val="24"/>
                <w:szCs w:val="24"/>
              </w:rPr>
            </w:pPr>
            <w:r w:rsidRPr="007B58CC">
              <w:rPr>
                <w:i/>
                <w:sz w:val="24"/>
                <w:szCs w:val="24"/>
              </w:rPr>
              <w:t xml:space="preserve"> </w:t>
            </w:r>
            <w:r w:rsidR="003F4D8C">
              <w:rPr>
                <w:i/>
                <w:sz w:val="24"/>
                <w:szCs w:val="24"/>
              </w:rPr>
              <w:t xml:space="preserve">5.1. </w:t>
            </w:r>
            <w:r w:rsidRPr="007B58CC">
              <w:rPr>
                <w:i/>
                <w:sz w:val="24"/>
                <w:szCs w:val="24"/>
              </w:rPr>
              <w:t>Нет</w:t>
            </w:r>
          </w:p>
          <w:p w14:paraId="162AFC4D" w14:textId="77777777" w:rsidR="006D3C3D" w:rsidRPr="00AA1148" w:rsidRDefault="006D3C3D" w:rsidP="005D06F3">
            <w:pPr>
              <w:rPr>
                <w:i/>
                <w:sz w:val="24"/>
                <w:szCs w:val="24"/>
              </w:rPr>
            </w:pPr>
          </w:p>
        </w:tc>
      </w:tr>
      <w:tr w:rsidR="004B6034" w:rsidRPr="00AA1148" w14:paraId="6FEFA547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7CE0E" w14:textId="77777777"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6. </w:t>
            </w:r>
            <w:r w:rsidR="006F134C" w:rsidRPr="00AA1148">
              <w:rPr>
                <w:b/>
                <w:sz w:val="24"/>
                <w:szCs w:val="24"/>
              </w:rPr>
              <w:t>Заказчик проекта</w:t>
            </w:r>
          </w:p>
          <w:p w14:paraId="7618AF72" w14:textId="77777777"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FA9BE" w14:textId="77777777" w:rsidR="00A04821" w:rsidRPr="00AA1148" w:rsidRDefault="00D77F4C" w:rsidP="00636640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6.1.</w:t>
            </w:r>
            <w:r w:rsidRPr="001F7280">
              <w:rPr>
                <w:i/>
                <w:sz w:val="24"/>
                <w:szCs w:val="24"/>
              </w:rPr>
              <w:t xml:space="preserve"> Акционерное общество «Удмуртская нефтяная компания»</w:t>
            </w:r>
            <w:r>
              <w:rPr>
                <w:i/>
                <w:sz w:val="24"/>
                <w:szCs w:val="24"/>
              </w:rPr>
              <w:t xml:space="preserve"> (АО «УНК»)</w:t>
            </w:r>
          </w:p>
        </w:tc>
      </w:tr>
      <w:tr w:rsidR="004B6034" w:rsidRPr="00AA1148" w14:paraId="08DF8566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48B07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7. Проектная организация - генеральный проектировщик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7DA8" w14:textId="77777777" w:rsidR="00344F65" w:rsidRPr="00AA1148" w:rsidRDefault="00636640" w:rsidP="00344F6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7.1. </w:t>
            </w:r>
            <w:r w:rsidR="00344F65" w:rsidRPr="00AA1148">
              <w:rPr>
                <w:i/>
                <w:sz w:val="24"/>
                <w:szCs w:val="24"/>
              </w:rPr>
              <w:t>Определяется на тендерной основе</w:t>
            </w:r>
          </w:p>
          <w:p w14:paraId="02BF8860" w14:textId="77777777" w:rsidR="00E87C09" w:rsidRPr="00AA1148" w:rsidRDefault="00E87C09" w:rsidP="000F4249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B6034" w:rsidRPr="00AA1148" w14:paraId="2187FBC0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4838" w14:textId="77777777"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8. Сроки начала и окончания работ по настоящему проекту</w:t>
            </w:r>
          </w:p>
          <w:p w14:paraId="52982C41" w14:textId="77777777"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692BC" w14:textId="77777777" w:rsidR="00346790" w:rsidRPr="007C6029" w:rsidRDefault="00346790" w:rsidP="00346790">
            <w:pPr>
              <w:jc w:val="both"/>
              <w:rPr>
                <w:i/>
                <w:sz w:val="24"/>
                <w:szCs w:val="24"/>
              </w:rPr>
            </w:pPr>
            <w:r w:rsidRPr="007C6029">
              <w:rPr>
                <w:i/>
                <w:sz w:val="24"/>
                <w:szCs w:val="24"/>
              </w:rPr>
              <w:t>Сроки разработки документации согласно календарному плану, согласованному с Заказчиком</w:t>
            </w:r>
            <w:r w:rsidR="0009483E">
              <w:rPr>
                <w:i/>
                <w:sz w:val="24"/>
                <w:szCs w:val="24"/>
              </w:rPr>
              <w:t>.</w:t>
            </w:r>
          </w:p>
          <w:p w14:paraId="52980712" w14:textId="77777777" w:rsidR="003A3E52" w:rsidRPr="007C6029" w:rsidRDefault="003A3E52" w:rsidP="003A3E52">
            <w:pPr>
              <w:jc w:val="both"/>
              <w:rPr>
                <w:i/>
                <w:sz w:val="24"/>
                <w:szCs w:val="24"/>
              </w:rPr>
            </w:pPr>
            <w:r w:rsidRPr="007C6029">
              <w:rPr>
                <w:i/>
                <w:sz w:val="24"/>
                <w:szCs w:val="24"/>
              </w:rPr>
              <w:t>8.1. Разработка ПД</w:t>
            </w:r>
            <w:r w:rsidR="001B3D7C">
              <w:rPr>
                <w:i/>
                <w:sz w:val="24"/>
                <w:szCs w:val="24"/>
              </w:rPr>
              <w:t xml:space="preserve">, не более 170 календарных дней с момента заключения договорных отношений; </w:t>
            </w:r>
          </w:p>
          <w:p w14:paraId="2D541009" w14:textId="77777777" w:rsidR="003A3E52" w:rsidRPr="007C6029" w:rsidRDefault="003A3E52" w:rsidP="003A3E52">
            <w:pPr>
              <w:jc w:val="both"/>
              <w:rPr>
                <w:i/>
                <w:sz w:val="24"/>
                <w:szCs w:val="24"/>
              </w:rPr>
            </w:pPr>
            <w:r w:rsidRPr="007C6029">
              <w:rPr>
                <w:i/>
                <w:sz w:val="24"/>
                <w:szCs w:val="24"/>
              </w:rPr>
              <w:t>8.2. Разработка РД – не более 70 календарных дней;</w:t>
            </w:r>
          </w:p>
          <w:p w14:paraId="0CF80296" w14:textId="77777777" w:rsidR="00A05289" w:rsidRPr="00AA1148" w:rsidRDefault="003A3E52" w:rsidP="003B12A3">
            <w:pPr>
              <w:jc w:val="both"/>
              <w:rPr>
                <w:i/>
                <w:sz w:val="24"/>
                <w:szCs w:val="24"/>
              </w:rPr>
            </w:pPr>
            <w:r w:rsidRPr="00955887">
              <w:rPr>
                <w:i/>
                <w:sz w:val="24"/>
                <w:szCs w:val="24"/>
              </w:rPr>
              <w:t xml:space="preserve">8.3. Получение положительного </w:t>
            </w:r>
            <w:r w:rsidRPr="0029462B">
              <w:rPr>
                <w:i/>
                <w:sz w:val="24"/>
                <w:szCs w:val="24"/>
              </w:rPr>
              <w:t xml:space="preserve">заключения </w:t>
            </w:r>
            <w:r w:rsidRPr="003B12A3">
              <w:rPr>
                <w:i/>
                <w:sz w:val="24"/>
                <w:szCs w:val="24"/>
              </w:rPr>
              <w:t xml:space="preserve">экспертизы проектной документации не позднее </w:t>
            </w:r>
            <w:r w:rsidR="003B12A3" w:rsidRPr="003B12A3">
              <w:rPr>
                <w:i/>
                <w:sz w:val="24"/>
                <w:szCs w:val="24"/>
              </w:rPr>
              <w:t>декабря</w:t>
            </w:r>
            <w:r w:rsidRPr="003B12A3">
              <w:rPr>
                <w:i/>
                <w:sz w:val="24"/>
                <w:szCs w:val="24"/>
              </w:rPr>
              <w:t xml:space="preserve"> 202</w:t>
            </w:r>
            <w:r w:rsidR="00AA2883" w:rsidRPr="003B12A3">
              <w:rPr>
                <w:i/>
                <w:sz w:val="24"/>
                <w:szCs w:val="24"/>
              </w:rPr>
              <w:t>5</w:t>
            </w:r>
            <w:r w:rsidRPr="003B12A3">
              <w:rPr>
                <w:i/>
                <w:sz w:val="24"/>
                <w:szCs w:val="24"/>
              </w:rPr>
              <w:t>г.</w:t>
            </w:r>
          </w:p>
        </w:tc>
      </w:tr>
      <w:tr w:rsidR="004B6034" w:rsidRPr="00AA1148" w14:paraId="6329390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C49F" w14:textId="77777777" w:rsidR="00376F8C" w:rsidRPr="00AA1148" w:rsidRDefault="00C71B8D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9. Особые условия строительства</w:t>
            </w:r>
            <w:r w:rsidR="00E24341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0F9BB" w14:textId="77777777" w:rsidR="00B212CB" w:rsidRPr="00AA1148" w:rsidRDefault="00636640" w:rsidP="00D65D3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9.1. </w:t>
            </w:r>
            <w:r w:rsidR="008E27FE" w:rsidRPr="00AA1148">
              <w:rPr>
                <w:i/>
                <w:sz w:val="24"/>
                <w:szCs w:val="24"/>
              </w:rPr>
              <w:t xml:space="preserve">Строительство в условиях действующего </w:t>
            </w:r>
            <w:r w:rsidR="00440206" w:rsidRPr="00AA1148">
              <w:rPr>
                <w:i/>
                <w:sz w:val="24"/>
                <w:szCs w:val="24"/>
              </w:rPr>
              <w:t xml:space="preserve">предприятия с непрерывным технологическим процессом 365 дней в году, подключение </w:t>
            </w:r>
            <w:r w:rsidR="008E27FE" w:rsidRPr="00AA1148">
              <w:rPr>
                <w:i/>
                <w:sz w:val="24"/>
                <w:szCs w:val="24"/>
              </w:rPr>
              <w:t>к действующим коммуникациям</w:t>
            </w:r>
            <w:r w:rsidR="00440206" w:rsidRPr="00AA1148">
              <w:rPr>
                <w:i/>
                <w:sz w:val="24"/>
                <w:szCs w:val="24"/>
              </w:rPr>
              <w:t xml:space="preserve"> с соблюдением норм промышленной и экологической безопасности.</w:t>
            </w:r>
          </w:p>
        </w:tc>
      </w:tr>
      <w:tr w:rsidR="008D7AD6" w:rsidRPr="00AA1148" w14:paraId="1307F53B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7174" w14:textId="77777777"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10. Основные технико-</w:t>
            </w:r>
          </w:p>
          <w:p w14:paraId="70D33EC9" w14:textId="77777777"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экономические показатели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A871" w14:textId="77777777" w:rsidR="00D77F4C" w:rsidRPr="001B155C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1B155C">
              <w:rPr>
                <w:i/>
                <w:sz w:val="24"/>
                <w:szCs w:val="24"/>
              </w:rPr>
              <w:t>10.1.Назначение – опасный производственный объект нефтедобывающего комплекса.</w:t>
            </w:r>
          </w:p>
          <w:p w14:paraId="2D76E7F8" w14:textId="77777777" w:rsidR="00D77F4C" w:rsidRPr="00AA1148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10.2.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В соответствии с классификатором объектов</w:t>
            </w:r>
            <w:r w:rsidRPr="00AA1148">
              <w:rPr>
                <w:b/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капитального строительства (</w:t>
            </w:r>
            <w:r w:rsidRPr="009E1E36">
              <w:rPr>
                <w:i/>
                <w:sz w:val="24"/>
                <w:szCs w:val="24"/>
              </w:rPr>
              <w:t>приказ № 928/</w:t>
            </w:r>
            <w:proofErr w:type="spellStart"/>
            <w:r w:rsidRPr="009E1E36">
              <w:rPr>
                <w:i/>
                <w:sz w:val="24"/>
                <w:szCs w:val="24"/>
              </w:rPr>
              <w:t>пр</w:t>
            </w:r>
            <w:proofErr w:type="spellEnd"/>
            <w:r w:rsidRPr="009E1E36">
              <w:rPr>
                <w:i/>
                <w:sz w:val="24"/>
                <w:szCs w:val="24"/>
              </w:rPr>
              <w:t xml:space="preserve"> от 02.11.2022</w:t>
            </w:r>
            <w:r w:rsidRPr="00AA1148">
              <w:rPr>
                <w:i/>
                <w:sz w:val="24"/>
                <w:szCs w:val="24"/>
              </w:rPr>
              <w:t>):</w:t>
            </w:r>
          </w:p>
          <w:p w14:paraId="45ADE4BE" w14:textId="77777777" w:rsidR="00D77F4C" w:rsidRPr="00AA1148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сооружение </w:t>
            </w:r>
            <w:r>
              <w:rPr>
                <w:i/>
                <w:sz w:val="24"/>
                <w:szCs w:val="24"/>
              </w:rPr>
              <w:t xml:space="preserve">трубопровода системы сбора и транспорта продукции эксплуатационных нефтяных скважин </w:t>
            </w:r>
            <w:r w:rsidRPr="00AA1148">
              <w:rPr>
                <w:i/>
                <w:sz w:val="24"/>
                <w:szCs w:val="24"/>
              </w:rPr>
              <w:t xml:space="preserve">код </w:t>
            </w:r>
            <w:r w:rsidRPr="009E1E36">
              <w:rPr>
                <w:i/>
                <w:sz w:val="24"/>
                <w:szCs w:val="24"/>
              </w:rPr>
              <w:t>08.06.002.012</w:t>
            </w:r>
            <w:r w:rsidRPr="00AA1148">
              <w:rPr>
                <w:i/>
                <w:sz w:val="24"/>
                <w:szCs w:val="24"/>
              </w:rPr>
              <w:t>.</w:t>
            </w:r>
          </w:p>
          <w:p w14:paraId="3B2D2A16" w14:textId="77777777" w:rsidR="00D77F4C" w:rsidRPr="00AA1148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10.3.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 xml:space="preserve">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 </w:t>
            </w:r>
            <w:r w:rsidRPr="003A3EE9">
              <w:rPr>
                <w:i/>
                <w:sz w:val="24"/>
                <w:szCs w:val="24"/>
              </w:rPr>
              <w:t>– отсутствует</w:t>
            </w:r>
            <w:r w:rsidR="001F14D8">
              <w:rPr>
                <w:i/>
                <w:sz w:val="24"/>
                <w:szCs w:val="24"/>
              </w:rPr>
              <w:t xml:space="preserve"> </w:t>
            </w:r>
          </w:p>
          <w:p w14:paraId="4EB45865" w14:textId="77777777" w:rsidR="00D77F4C" w:rsidRPr="00AA1148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10.4.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Принадлежность к опасным производственным объектам:</w:t>
            </w:r>
          </w:p>
          <w:p w14:paraId="77B002B0" w14:textId="77777777" w:rsidR="00D77F4C" w:rsidRPr="00AA1148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- Опасный производственный объект в соответствии с п. 1в приложения 1 федерального закона от 21.07.97 № 116-ФЗ;</w:t>
            </w:r>
          </w:p>
          <w:p w14:paraId="36641EA3" w14:textId="77777777" w:rsidR="00D77F4C" w:rsidRPr="00AA1148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Принадлежность к опасным производственным объектам: </w:t>
            </w:r>
          </w:p>
          <w:p w14:paraId="39F82111" w14:textId="77777777" w:rsidR="00D77F4C" w:rsidRPr="00AA1148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опасные производственные объекты нефтегазодобывающего комплекса - фонд скважин, система промысловых трубопроводов месторождения  в соответствие с п.4 приложения № 1 Приказа Ростехнадзора </w:t>
            </w:r>
            <w:r w:rsidRPr="00AA1148">
              <w:rPr>
                <w:i/>
                <w:sz w:val="24"/>
                <w:szCs w:val="24"/>
                <w:shd w:val="clear" w:color="auto" w:fill="FFFFFF" w:themeFill="background1"/>
              </w:rPr>
              <w:t>от 30.11.2020 № 471.</w:t>
            </w:r>
          </w:p>
          <w:p w14:paraId="7F195872" w14:textId="77777777" w:rsidR="00D77F4C" w:rsidRPr="00AA1148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lastRenderedPageBreak/>
              <w:t>10.5.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Пожарная и взрывопожарная опасность – объект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взрывопожароопасный;</w:t>
            </w:r>
          </w:p>
          <w:p w14:paraId="0A63145D" w14:textId="77777777" w:rsidR="00D77F4C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</w:t>
            </w:r>
            <w:r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 xml:space="preserve">. Уровень ответственности – </w:t>
            </w:r>
            <w:r w:rsidRPr="001C5FB4">
              <w:rPr>
                <w:i/>
                <w:sz w:val="24"/>
                <w:szCs w:val="24"/>
              </w:rPr>
              <w:t>нормальный</w:t>
            </w:r>
            <w:r w:rsidRPr="00AA1148">
              <w:rPr>
                <w:i/>
                <w:sz w:val="24"/>
                <w:szCs w:val="24"/>
              </w:rPr>
              <w:t xml:space="preserve"> (ФЗ-384 «Технологический регламент о безопасности зданий и сооружений»).</w:t>
            </w:r>
          </w:p>
          <w:p w14:paraId="1610EC82" w14:textId="77777777" w:rsidR="00D77F4C" w:rsidRPr="00EE296F" w:rsidRDefault="00D77F4C" w:rsidP="00D77F4C">
            <w:pPr>
              <w:jc w:val="both"/>
              <w:rPr>
                <w:b/>
                <w:i/>
                <w:sz w:val="24"/>
                <w:szCs w:val="24"/>
                <w:u w:val="single"/>
              </w:rPr>
            </w:pPr>
            <w:r w:rsidRPr="008C32D7">
              <w:rPr>
                <w:i/>
                <w:sz w:val="24"/>
                <w:szCs w:val="24"/>
              </w:rPr>
              <w:t xml:space="preserve">10.7. </w:t>
            </w:r>
            <w:r w:rsidRPr="003A3EE9">
              <w:rPr>
                <w:i/>
                <w:sz w:val="24"/>
                <w:szCs w:val="24"/>
              </w:rPr>
              <w:t xml:space="preserve">Протяженность нефтепровода </w:t>
            </w:r>
            <w:r w:rsidR="003A3EE9" w:rsidRPr="003A3EE9">
              <w:rPr>
                <w:i/>
                <w:sz w:val="24"/>
                <w:szCs w:val="24"/>
              </w:rPr>
              <w:t>700</w:t>
            </w:r>
            <w:r w:rsidRPr="003A3EE9">
              <w:rPr>
                <w:i/>
                <w:sz w:val="24"/>
                <w:szCs w:val="24"/>
              </w:rPr>
              <w:t xml:space="preserve"> м;</w:t>
            </w:r>
          </w:p>
          <w:p w14:paraId="224DFDF6" w14:textId="77777777" w:rsidR="00446801" w:rsidRPr="00446801" w:rsidRDefault="00D77F4C" w:rsidP="00D77F4C">
            <w:pPr>
              <w:jc w:val="both"/>
              <w:rPr>
                <w:b/>
                <w:i/>
                <w:sz w:val="24"/>
                <w:szCs w:val="24"/>
                <w:u w:val="single"/>
              </w:rPr>
            </w:pPr>
            <w:r w:rsidRPr="00D77F4C">
              <w:rPr>
                <w:i/>
                <w:sz w:val="24"/>
                <w:szCs w:val="24"/>
              </w:rPr>
              <w:t xml:space="preserve">10.8. Объем перекачки скважинной продукции до УПСВ – </w:t>
            </w:r>
            <w:r w:rsidR="003A3EE9" w:rsidRPr="003A3EE9">
              <w:rPr>
                <w:i/>
                <w:sz w:val="24"/>
                <w:szCs w:val="24"/>
              </w:rPr>
              <w:t>192</w:t>
            </w:r>
            <w:r w:rsidRPr="003A3EE9">
              <w:rPr>
                <w:i/>
                <w:sz w:val="24"/>
                <w:szCs w:val="24"/>
              </w:rPr>
              <w:t>м</w:t>
            </w:r>
            <w:r w:rsidRPr="003A3EE9">
              <w:rPr>
                <w:i/>
                <w:sz w:val="24"/>
                <w:szCs w:val="24"/>
                <w:vertAlign w:val="superscript"/>
              </w:rPr>
              <w:t>3</w:t>
            </w:r>
            <w:r w:rsidRPr="003A3EE9">
              <w:rPr>
                <w:i/>
                <w:sz w:val="24"/>
                <w:szCs w:val="24"/>
              </w:rPr>
              <w:t>/</w:t>
            </w:r>
            <w:proofErr w:type="spellStart"/>
            <w:r w:rsidRPr="003A3EE9">
              <w:rPr>
                <w:i/>
                <w:sz w:val="24"/>
                <w:szCs w:val="24"/>
              </w:rPr>
              <w:t>сут</w:t>
            </w:r>
            <w:proofErr w:type="spellEnd"/>
            <w:r w:rsidRPr="003A3EE9">
              <w:rPr>
                <w:i/>
                <w:sz w:val="24"/>
                <w:szCs w:val="24"/>
              </w:rPr>
              <w:t>.;</w:t>
            </w:r>
            <w:r w:rsidR="00446801">
              <w:rPr>
                <w:i/>
                <w:sz w:val="24"/>
                <w:szCs w:val="24"/>
              </w:rPr>
              <w:t xml:space="preserve"> </w:t>
            </w:r>
          </w:p>
          <w:p w14:paraId="25148BD4" w14:textId="77777777" w:rsidR="00D77F4C" w:rsidRPr="008C32D7" w:rsidRDefault="00D77F4C" w:rsidP="00D77F4C">
            <w:pPr>
              <w:jc w:val="both"/>
              <w:rPr>
                <w:i/>
                <w:sz w:val="24"/>
                <w:szCs w:val="24"/>
              </w:rPr>
            </w:pPr>
            <w:r w:rsidRPr="008C32D7">
              <w:rPr>
                <w:i/>
                <w:sz w:val="24"/>
                <w:szCs w:val="24"/>
              </w:rPr>
              <w:t>10.9.  Максимальное рабочее давление трубопровода принять 4.0Мпа;</w:t>
            </w:r>
          </w:p>
          <w:p w14:paraId="2045061B" w14:textId="77777777" w:rsidR="005019AB" w:rsidRPr="0009483E" w:rsidRDefault="00D77F4C" w:rsidP="006E318B">
            <w:pPr>
              <w:jc w:val="both"/>
              <w:rPr>
                <w:i/>
                <w:sz w:val="24"/>
                <w:szCs w:val="24"/>
              </w:rPr>
            </w:pPr>
            <w:r w:rsidRPr="008C32D7">
              <w:rPr>
                <w:i/>
                <w:sz w:val="24"/>
                <w:szCs w:val="24"/>
              </w:rPr>
              <w:t>10.10. Давление в точке подключения нефтепровода на УПСВ принять 1.7Мпа</w:t>
            </w:r>
            <w:r w:rsidR="006E318B">
              <w:rPr>
                <w:i/>
                <w:sz w:val="24"/>
                <w:szCs w:val="24"/>
              </w:rPr>
              <w:t>.</w:t>
            </w:r>
          </w:p>
        </w:tc>
      </w:tr>
      <w:tr w:rsidR="003B12A3" w:rsidRPr="003B12A3" w14:paraId="341CD16D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78D7C" w14:textId="77777777" w:rsidR="00006661" w:rsidRPr="00AA1148" w:rsidRDefault="00E4221D" w:rsidP="002747B4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 xml:space="preserve">11. </w:t>
            </w:r>
            <w:r w:rsidR="002747B4" w:rsidRPr="00AA1148">
              <w:rPr>
                <w:b/>
                <w:sz w:val="24"/>
                <w:szCs w:val="24"/>
              </w:rPr>
              <w:t>Состав задания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B989A" w14:textId="77777777" w:rsidR="00D66FF4" w:rsidRPr="003B12A3" w:rsidRDefault="00D66FF4" w:rsidP="00D66FF4">
            <w:pPr>
              <w:keepLines/>
              <w:rPr>
                <w:b/>
                <w:i/>
                <w:sz w:val="24"/>
              </w:rPr>
            </w:pPr>
            <w:r w:rsidRPr="003B12A3">
              <w:rPr>
                <w:b/>
                <w:i/>
                <w:sz w:val="24"/>
              </w:rPr>
              <w:t>11.1. Разработать ПД, РД в соответствии с ТУ УДНГ:</w:t>
            </w:r>
          </w:p>
          <w:p w14:paraId="437A1B85" w14:textId="77777777" w:rsidR="00D77F4C" w:rsidRPr="003B12A3" w:rsidRDefault="00D66FF4" w:rsidP="00D66FF4">
            <w:pPr>
              <w:keepLines/>
              <w:rPr>
                <w:b/>
                <w:i/>
                <w:sz w:val="24"/>
              </w:rPr>
            </w:pPr>
            <w:r w:rsidRPr="003B12A3">
              <w:rPr>
                <w:i/>
                <w:sz w:val="24"/>
              </w:rPr>
              <w:t xml:space="preserve">- </w:t>
            </w:r>
            <w:r w:rsidR="00D77F4C" w:rsidRPr="003B12A3">
              <w:rPr>
                <w:i/>
                <w:sz w:val="24"/>
                <w:szCs w:val="24"/>
              </w:rPr>
              <w:t xml:space="preserve">Проектом предусмотреть строительство нефтегазопровода от узла задвижек в районе куста №8 </w:t>
            </w:r>
            <w:proofErr w:type="spellStart"/>
            <w:r w:rsidR="00D77F4C" w:rsidRPr="003B12A3">
              <w:rPr>
                <w:i/>
                <w:sz w:val="24"/>
                <w:szCs w:val="24"/>
              </w:rPr>
              <w:t>Патраковского</w:t>
            </w:r>
            <w:proofErr w:type="spellEnd"/>
            <w:r w:rsidR="00D77F4C" w:rsidRPr="003B12A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D77F4C" w:rsidRPr="003B12A3">
              <w:rPr>
                <w:i/>
                <w:sz w:val="24"/>
                <w:szCs w:val="24"/>
              </w:rPr>
              <w:t>н.м</w:t>
            </w:r>
            <w:proofErr w:type="spellEnd"/>
            <w:r w:rsidR="00D77F4C" w:rsidRPr="003B12A3">
              <w:rPr>
                <w:i/>
                <w:sz w:val="24"/>
                <w:szCs w:val="24"/>
              </w:rPr>
              <w:t xml:space="preserve">. до точки врезки </w:t>
            </w:r>
            <w:proofErr w:type="gramStart"/>
            <w:r w:rsidR="00D77F4C" w:rsidRPr="003B12A3">
              <w:rPr>
                <w:i/>
                <w:sz w:val="24"/>
                <w:szCs w:val="24"/>
              </w:rPr>
              <w:t>в  СЕТИ</w:t>
            </w:r>
            <w:proofErr w:type="gramEnd"/>
            <w:r w:rsidR="00D77F4C" w:rsidRPr="003B12A3">
              <w:rPr>
                <w:i/>
                <w:sz w:val="24"/>
                <w:szCs w:val="24"/>
              </w:rPr>
              <w:t xml:space="preserve"> ТЕХНОЛОГИЧЕСКИХ ТРУБОПРОВОДОВ НЕФТЯНЫЙ ЦПС (инв. 120001110001285)» </w:t>
            </w:r>
            <w:proofErr w:type="spellStart"/>
            <w:r w:rsidR="00D77F4C" w:rsidRPr="003B12A3">
              <w:rPr>
                <w:i/>
                <w:sz w:val="24"/>
                <w:szCs w:val="24"/>
              </w:rPr>
              <w:t>Патраковского</w:t>
            </w:r>
            <w:proofErr w:type="spellEnd"/>
            <w:r w:rsidR="00D77F4C" w:rsidRPr="003B12A3">
              <w:rPr>
                <w:i/>
                <w:sz w:val="24"/>
                <w:szCs w:val="24"/>
              </w:rPr>
              <w:t xml:space="preserve"> н. м.</w:t>
            </w:r>
            <w:r w:rsidR="00E17E48" w:rsidRPr="003B12A3">
              <w:rPr>
                <w:i/>
                <w:sz w:val="24"/>
                <w:szCs w:val="24"/>
              </w:rPr>
              <w:t>:</w:t>
            </w:r>
          </w:p>
          <w:p w14:paraId="3E7E9369" w14:textId="77777777" w:rsidR="00D77F4C" w:rsidRPr="003B12A3" w:rsidRDefault="004A7CC6" w:rsidP="00D77F4C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 xml:space="preserve">- </w:t>
            </w:r>
            <w:r w:rsidR="00D77F4C" w:rsidRPr="003B12A3">
              <w:rPr>
                <w:i/>
                <w:sz w:val="24"/>
                <w:szCs w:val="24"/>
              </w:rPr>
              <w:t>Предусмотреть подключен</w:t>
            </w:r>
            <w:r w:rsidRPr="003B12A3">
              <w:rPr>
                <w:i/>
                <w:sz w:val="24"/>
                <w:szCs w:val="24"/>
              </w:rPr>
              <w:t>ие нефтепровода куста №</w:t>
            </w:r>
            <w:r w:rsidR="003B12A3" w:rsidRPr="003B12A3">
              <w:rPr>
                <w:i/>
                <w:sz w:val="24"/>
                <w:szCs w:val="24"/>
              </w:rPr>
              <w:t xml:space="preserve"> 2,7</w:t>
            </w:r>
            <w:r w:rsidRPr="003B12A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D77F4C" w:rsidRPr="003B12A3">
              <w:rPr>
                <w:i/>
                <w:sz w:val="24"/>
                <w:szCs w:val="24"/>
              </w:rPr>
              <w:t>Патраковского</w:t>
            </w:r>
            <w:proofErr w:type="spellEnd"/>
            <w:r w:rsidR="00D77F4C" w:rsidRPr="003B12A3">
              <w:rPr>
                <w:i/>
                <w:sz w:val="24"/>
                <w:szCs w:val="24"/>
              </w:rPr>
              <w:t xml:space="preserve"> н. м.</w:t>
            </w:r>
            <w:r w:rsidR="001F2C22" w:rsidRPr="003B12A3">
              <w:rPr>
                <w:i/>
                <w:sz w:val="24"/>
                <w:szCs w:val="24"/>
              </w:rPr>
              <w:t xml:space="preserve"> </w:t>
            </w:r>
          </w:p>
          <w:p w14:paraId="18E9F1AC" w14:textId="77777777" w:rsidR="00D77F4C" w:rsidRPr="003B12A3" w:rsidRDefault="004A7CC6" w:rsidP="00D77F4C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 xml:space="preserve">- </w:t>
            </w:r>
            <w:r w:rsidR="00D77F4C" w:rsidRPr="003B12A3">
              <w:rPr>
                <w:i/>
                <w:sz w:val="24"/>
                <w:szCs w:val="24"/>
              </w:rPr>
              <w:t>Трубопровод предусмотреть с внутренним эпоксидным покрытием;</w:t>
            </w:r>
          </w:p>
          <w:p w14:paraId="61E914BF" w14:textId="77777777" w:rsidR="00D77F4C" w:rsidRPr="003B12A3" w:rsidRDefault="004A7CC6" w:rsidP="00D77F4C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-</w:t>
            </w:r>
            <w:r w:rsidR="00D77F4C" w:rsidRPr="003B12A3">
              <w:rPr>
                <w:i/>
                <w:sz w:val="24"/>
                <w:szCs w:val="24"/>
              </w:rPr>
              <w:t xml:space="preserve"> Тип наружной изоляции трубопровода – полимерное покрытие, выполненное в заводских условиях, класс изоляции принять по ГОСТ Р 51164-98;</w:t>
            </w:r>
          </w:p>
          <w:p w14:paraId="45CDC53E" w14:textId="77777777" w:rsidR="00D77F4C" w:rsidRPr="003B12A3" w:rsidRDefault="004A7CC6" w:rsidP="00D77F4C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-</w:t>
            </w:r>
            <w:r w:rsidR="00D77F4C" w:rsidRPr="003B12A3">
              <w:rPr>
                <w:i/>
                <w:sz w:val="24"/>
                <w:szCs w:val="24"/>
              </w:rPr>
              <w:t xml:space="preserve"> Антикоррозионную защиту наружной поверхности сварных стыков и подземных фасонных деталей </w:t>
            </w:r>
            <w:proofErr w:type="spellStart"/>
            <w:r w:rsidR="00D77F4C" w:rsidRPr="003B12A3">
              <w:rPr>
                <w:i/>
                <w:sz w:val="24"/>
                <w:szCs w:val="24"/>
              </w:rPr>
              <w:t>трубопровоов</w:t>
            </w:r>
            <w:proofErr w:type="spellEnd"/>
            <w:r w:rsidR="00D77F4C" w:rsidRPr="003B12A3">
              <w:rPr>
                <w:i/>
                <w:sz w:val="24"/>
                <w:szCs w:val="24"/>
              </w:rPr>
              <w:t xml:space="preserve"> принять в соответствии с требованиями ГОСТ Р 51164-98;</w:t>
            </w:r>
          </w:p>
          <w:p w14:paraId="0214BDE9" w14:textId="77777777" w:rsidR="00D77F4C" w:rsidRPr="003B12A3" w:rsidRDefault="004A7CC6" w:rsidP="00D77F4C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-</w:t>
            </w:r>
            <w:r w:rsidR="00D77F4C" w:rsidRPr="003B12A3">
              <w:rPr>
                <w:i/>
                <w:sz w:val="24"/>
                <w:szCs w:val="24"/>
              </w:rPr>
              <w:t xml:space="preserve"> Выполнить гидравлический расчет нефтепровода.</w:t>
            </w:r>
          </w:p>
          <w:p w14:paraId="70C633B6" w14:textId="77777777" w:rsidR="00AA2883" w:rsidRPr="003B12A3" w:rsidRDefault="00AA2883" w:rsidP="00AA2883">
            <w:pPr>
              <w:keepLines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 xml:space="preserve">- Ориентировочная протяженность нефтепровода </w:t>
            </w:r>
            <w:r w:rsidR="001B3D7C">
              <w:rPr>
                <w:i/>
                <w:sz w:val="24"/>
                <w:szCs w:val="24"/>
              </w:rPr>
              <w:t>700</w:t>
            </w:r>
            <w:r w:rsidRPr="003B12A3">
              <w:rPr>
                <w:i/>
                <w:sz w:val="24"/>
                <w:szCs w:val="24"/>
              </w:rPr>
              <w:t>м.</w:t>
            </w:r>
          </w:p>
          <w:p w14:paraId="7EBAC36E" w14:textId="77777777" w:rsidR="00AA2883" w:rsidRPr="003B12A3" w:rsidRDefault="00AA2883" w:rsidP="00AA2883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- Давление в точке врезки  -  1.7</w:t>
            </w:r>
            <w:r w:rsidR="003B12A3">
              <w:rPr>
                <w:i/>
                <w:sz w:val="24"/>
                <w:szCs w:val="24"/>
              </w:rPr>
              <w:t xml:space="preserve"> </w:t>
            </w:r>
            <w:r w:rsidRPr="003B12A3">
              <w:rPr>
                <w:i/>
                <w:sz w:val="24"/>
                <w:szCs w:val="24"/>
              </w:rPr>
              <w:t>МПа.</w:t>
            </w:r>
          </w:p>
          <w:p w14:paraId="5DE83C89" w14:textId="77777777" w:rsidR="00AA2883" w:rsidRPr="003B12A3" w:rsidRDefault="00AA2883" w:rsidP="00AA2883">
            <w:pPr>
              <w:keepLines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- Диаметр и толщину стенки трубопровода определить расчетом, но не менее 159х6 мм.</w:t>
            </w:r>
          </w:p>
          <w:p w14:paraId="31672B10" w14:textId="77777777" w:rsidR="00D77F4C" w:rsidRDefault="00AA2883" w:rsidP="00D77F4C">
            <w:pPr>
              <w:keepLines/>
              <w:shd w:val="clear" w:color="auto" w:fill="FFFFFF" w:themeFill="background1"/>
              <w:jc w:val="both"/>
              <w:rPr>
                <w:ins w:id="1" w:author="Леонов Роман Константинович" w:date="2025-05-19T13:56:00Z"/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 xml:space="preserve">- </w:t>
            </w:r>
            <w:r w:rsidR="00D77F4C" w:rsidRPr="003B12A3">
              <w:rPr>
                <w:i/>
                <w:sz w:val="24"/>
                <w:szCs w:val="24"/>
              </w:rPr>
              <w:t>Рабочее давление – 4,0</w:t>
            </w:r>
            <w:r w:rsidR="003B12A3">
              <w:rPr>
                <w:i/>
                <w:sz w:val="24"/>
                <w:szCs w:val="24"/>
              </w:rPr>
              <w:t xml:space="preserve"> </w:t>
            </w:r>
            <w:r w:rsidR="00D77F4C" w:rsidRPr="003B12A3">
              <w:rPr>
                <w:i/>
                <w:sz w:val="24"/>
                <w:szCs w:val="24"/>
              </w:rPr>
              <w:t>МПа;</w:t>
            </w:r>
          </w:p>
          <w:p w14:paraId="5DEBCFBD" w14:textId="77777777" w:rsidR="009676A0" w:rsidRPr="00AD110E" w:rsidRDefault="009676A0" w:rsidP="00D77F4C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AD110E">
              <w:rPr>
                <w:i/>
                <w:sz w:val="24"/>
                <w:szCs w:val="24"/>
              </w:rPr>
              <w:t xml:space="preserve">- предусмотреть 2 пересечения с </w:t>
            </w:r>
            <w:r w:rsidR="000A5F52" w:rsidRPr="00AD110E">
              <w:rPr>
                <w:i/>
                <w:sz w:val="24"/>
                <w:szCs w:val="24"/>
              </w:rPr>
              <w:t>автодорогой</w:t>
            </w:r>
            <w:r w:rsidRPr="00AD110E">
              <w:rPr>
                <w:i/>
                <w:sz w:val="24"/>
                <w:szCs w:val="24"/>
              </w:rPr>
              <w:t>, нефтепроводом и двумя кабелями связи (</w:t>
            </w:r>
            <w:r w:rsidR="003E21FE" w:rsidRPr="00AD110E">
              <w:rPr>
                <w:i/>
                <w:sz w:val="24"/>
                <w:szCs w:val="24"/>
              </w:rPr>
              <w:t xml:space="preserve">ПАО </w:t>
            </w:r>
            <w:r w:rsidRPr="00AD110E">
              <w:rPr>
                <w:i/>
                <w:sz w:val="24"/>
                <w:szCs w:val="24"/>
              </w:rPr>
              <w:t xml:space="preserve">МТС и </w:t>
            </w:r>
            <w:r w:rsidR="003E21FE" w:rsidRPr="00AD110E">
              <w:rPr>
                <w:i/>
                <w:sz w:val="24"/>
                <w:szCs w:val="24"/>
              </w:rPr>
              <w:t xml:space="preserve">ПАО </w:t>
            </w:r>
            <w:r w:rsidRPr="00AD110E">
              <w:rPr>
                <w:i/>
                <w:sz w:val="24"/>
                <w:szCs w:val="24"/>
              </w:rPr>
              <w:t>Ростелеком)</w:t>
            </w:r>
          </w:p>
          <w:p w14:paraId="3A8D7814" w14:textId="77777777" w:rsidR="00A24E49" w:rsidRPr="00AD110E" w:rsidRDefault="00A24E49" w:rsidP="00D77F4C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AD110E">
              <w:rPr>
                <w:i/>
                <w:sz w:val="24"/>
                <w:szCs w:val="24"/>
              </w:rPr>
              <w:t>- определить способ пересечения с действующими коммуникаци</w:t>
            </w:r>
            <w:r w:rsidR="001B3D7C" w:rsidRPr="00AD110E">
              <w:rPr>
                <w:i/>
                <w:sz w:val="24"/>
                <w:szCs w:val="24"/>
              </w:rPr>
              <w:t>я</w:t>
            </w:r>
            <w:r w:rsidRPr="00AD110E">
              <w:rPr>
                <w:i/>
                <w:sz w:val="24"/>
                <w:szCs w:val="24"/>
              </w:rPr>
              <w:t>ми и согласовать с Заказчиком</w:t>
            </w:r>
          </w:p>
          <w:p w14:paraId="604458C0" w14:textId="77777777" w:rsidR="004A7CC6" w:rsidRPr="00AD110E" w:rsidRDefault="004A7CC6" w:rsidP="00D77F4C">
            <w:pPr>
              <w:keepLines/>
              <w:shd w:val="clear" w:color="auto" w:fill="FFFFFF" w:themeFill="background1"/>
              <w:jc w:val="both"/>
              <w:rPr>
                <w:ins w:id="2" w:author="Леонов Роман Константинович" w:date="2025-05-19T13:56:00Z"/>
                <w:b/>
                <w:i/>
                <w:sz w:val="24"/>
                <w:szCs w:val="24"/>
              </w:rPr>
            </w:pPr>
            <w:r w:rsidRPr="00AD110E">
              <w:rPr>
                <w:b/>
                <w:i/>
                <w:sz w:val="24"/>
                <w:szCs w:val="24"/>
              </w:rPr>
              <w:t>11.2. Предусмотреть пересечение с ВЛ согласно ТУ УЭ:</w:t>
            </w:r>
          </w:p>
          <w:p w14:paraId="390DB483" w14:textId="77777777" w:rsidR="004F0446" w:rsidRPr="00AD110E" w:rsidRDefault="009676A0" w:rsidP="003B12A3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AD110E">
              <w:rPr>
                <w:i/>
                <w:sz w:val="24"/>
                <w:szCs w:val="24"/>
              </w:rPr>
              <w:t xml:space="preserve">- предусмотреть пересечение </w:t>
            </w:r>
            <w:r w:rsidR="004F0446" w:rsidRPr="00AD110E">
              <w:rPr>
                <w:i/>
                <w:sz w:val="24"/>
                <w:szCs w:val="24"/>
              </w:rPr>
              <w:t xml:space="preserve">проектируемого нефтегазопровода с ВЛ-220 </w:t>
            </w:r>
            <w:proofErr w:type="spellStart"/>
            <w:r w:rsidR="004F0446" w:rsidRPr="00AD110E">
              <w:rPr>
                <w:i/>
                <w:sz w:val="24"/>
                <w:szCs w:val="24"/>
              </w:rPr>
              <w:t>кВ</w:t>
            </w:r>
            <w:proofErr w:type="spellEnd"/>
            <w:r w:rsidR="004F0446" w:rsidRPr="00AD110E">
              <w:rPr>
                <w:i/>
                <w:sz w:val="24"/>
                <w:szCs w:val="24"/>
              </w:rPr>
              <w:t xml:space="preserve"> «Удмуртская- Комсомольская» и с ВЛ-220 «Ижевск-Балезин</w:t>
            </w:r>
            <w:r w:rsidR="000A5F52" w:rsidRPr="00AD110E">
              <w:rPr>
                <w:i/>
                <w:sz w:val="24"/>
                <w:szCs w:val="24"/>
              </w:rPr>
              <w:t>о»;</w:t>
            </w:r>
          </w:p>
          <w:p w14:paraId="5DD2DB9B" w14:textId="77777777" w:rsidR="004A7CC6" w:rsidRPr="003B12A3" w:rsidRDefault="004A7CC6" w:rsidP="003B12A3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-</w:t>
            </w:r>
            <w:r w:rsidRPr="003B12A3">
              <w:t xml:space="preserve"> </w:t>
            </w:r>
            <w:r w:rsidRPr="003B12A3">
              <w:rPr>
                <w:i/>
                <w:sz w:val="24"/>
                <w:szCs w:val="24"/>
              </w:rPr>
              <w:t xml:space="preserve">проектирование нефтегазопровода в местах пересечений, сближений с линиями электропередач (далее – ВЛ) выполнить в соответствии с требованиями </w:t>
            </w:r>
            <w:proofErr w:type="spellStart"/>
            <w:r w:rsidRPr="003B12A3">
              <w:rPr>
                <w:i/>
                <w:sz w:val="24"/>
                <w:szCs w:val="24"/>
              </w:rPr>
              <w:t>п.п</w:t>
            </w:r>
            <w:proofErr w:type="spellEnd"/>
            <w:r w:rsidRPr="003B12A3">
              <w:rPr>
                <w:i/>
                <w:sz w:val="24"/>
                <w:szCs w:val="24"/>
              </w:rPr>
              <w:t>. 2.3.88, 2.3.95, 2.5.287–2.5.290 Правил устройства электроустановок (7-е изд.) (далее – ПУЭ), расстояния от ВЛ и их элементов до подземных сетей принять в соответствии с требованиями табл. 2.5.40 ПУЭ.</w:t>
            </w:r>
          </w:p>
          <w:p w14:paraId="7D3FB73A" w14:textId="77777777" w:rsidR="003B12A3" w:rsidRPr="003B12A3" w:rsidRDefault="003B12A3" w:rsidP="003B12A3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</w:p>
          <w:p w14:paraId="106517D2" w14:textId="77777777" w:rsidR="00D77F4C" w:rsidRPr="003B12A3" w:rsidRDefault="00D77F4C" w:rsidP="00D77F4C">
            <w:pPr>
              <w:keepLines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Объёмы основных показателей проектируемых объектов представлены условно для возможности формирования конкурсной документации и требует уточнения и согласования с Заказчиком в процессе проектирования.</w:t>
            </w:r>
          </w:p>
          <w:p w14:paraId="114F8E8F" w14:textId="77777777" w:rsidR="000907B6" w:rsidRPr="003B12A3" w:rsidRDefault="00D77F4C" w:rsidP="00D77F4C">
            <w:pPr>
              <w:keepLines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Диаметры трубопроводов уточнить гидравлическим расчетом, толщину стенки, выбор марки стали уточнить расчетом на прочность, согласовать с Заказчиком.</w:t>
            </w:r>
          </w:p>
        </w:tc>
      </w:tr>
      <w:tr w:rsidR="00873774" w:rsidRPr="00AA1148" w14:paraId="146AF77D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B1565" w14:textId="77777777" w:rsidR="00873774" w:rsidRPr="00AA1148" w:rsidRDefault="0087377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12. </w:t>
            </w:r>
            <w:r w:rsidR="002747B4" w:rsidRPr="00AA1148">
              <w:rPr>
                <w:b/>
                <w:sz w:val="24"/>
                <w:szCs w:val="24"/>
              </w:rPr>
              <w:t xml:space="preserve">Выделение этапов </w:t>
            </w:r>
            <w:r w:rsidR="002747B4" w:rsidRPr="00AA1148">
              <w:rPr>
                <w:b/>
                <w:sz w:val="24"/>
                <w:szCs w:val="24"/>
              </w:rPr>
              <w:lastRenderedPageBreak/>
              <w:t>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09284" w14:textId="77777777" w:rsidR="003218FE" w:rsidRPr="00A21B5E" w:rsidRDefault="00CC3684" w:rsidP="009676A0">
            <w:pPr>
              <w:jc w:val="both"/>
              <w:rPr>
                <w:b/>
                <w:i/>
                <w:sz w:val="24"/>
                <w:szCs w:val="24"/>
              </w:rPr>
            </w:pPr>
            <w:r w:rsidRPr="00A21B5E">
              <w:rPr>
                <w:b/>
                <w:i/>
                <w:sz w:val="24"/>
                <w:szCs w:val="24"/>
              </w:rPr>
              <w:lastRenderedPageBreak/>
              <w:t xml:space="preserve">12.1. </w:t>
            </w:r>
            <w:r w:rsidR="004F0446" w:rsidRPr="00A21B5E">
              <w:rPr>
                <w:b/>
                <w:i/>
                <w:sz w:val="24"/>
                <w:szCs w:val="24"/>
              </w:rPr>
              <w:t>Первый этап строительства:</w:t>
            </w:r>
          </w:p>
          <w:p w14:paraId="0D51AF18" w14:textId="77777777" w:rsidR="004F0446" w:rsidRPr="00242BBB" w:rsidRDefault="004F0446" w:rsidP="009676A0">
            <w:pPr>
              <w:jc w:val="both"/>
              <w:rPr>
                <w:ins w:id="3" w:author="Леонов Роман Константинович" w:date="2025-05-19T13:54:00Z"/>
                <w:i/>
                <w:sz w:val="24"/>
                <w:szCs w:val="24"/>
              </w:rPr>
            </w:pPr>
            <w:r w:rsidRPr="00A21B5E">
              <w:rPr>
                <w:i/>
                <w:sz w:val="24"/>
                <w:szCs w:val="24"/>
              </w:rPr>
              <w:lastRenderedPageBreak/>
              <w:t xml:space="preserve">- Проектом предусмотреть строительство нефтегазопровода от узла задвижек в районе куста №8 </w:t>
            </w:r>
            <w:proofErr w:type="spellStart"/>
            <w:r w:rsidRPr="00A21B5E">
              <w:rPr>
                <w:i/>
                <w:sz w:val="24"/>
                <w:szCs w:val="24"/>
              </w:rPr>
              <w:t>Патраковского</w:t>
            </w:r>
            <w:proofErr w:type="spellEnd"/>
            <w:r w:rsidRPr="00A21B5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21B5E">
              <w:rPr>
                <w:i/>
                <w:sz w:val="24"/>
                <w:szCs w:val="24"/>
              </w:rPr>
              <w:t>н.м</w:t>
            </w:r>
            <w:proofErr w:type="spellEnd"/>
            <w:r w:rsidRPr="00A21B5E">
              <w:rPr>
                <w:i/>
                <w:sz w:val="24"/>
                <w:szCs w:val="24"/>
              </w:rPr>
              <w:t xml:space="preserve">. до точки врезки в  СЕТИ ТЕХНОЛОГИЧЕСКИХ ТРУБОПРОВОДОВ НЕФТЯНЫЙ ЦПС (инв. 120001110001285)» </w:t>
            </w:r>
            <w:proofErr w:type="spellStart"/>
            <w:r w:rsidRPr="00A21B5E">
              <w:rPr>
                <w:i/>
                <w:sz w:val="24"/>
                <w:szCs w:val="24"/>
              </w:rPr>
              <w:t>Патраковского</w:t>
            </w:r>
            <w:proofErr w:type="spellEnd"/>
            <w:r w:rsidRPr="00A21B5E">
              <w:rPr>
                <w:i/>
                <w:sz w:val="24"/>
                <w:szCs w:val="24"/>
              </w:rPr>
              <w:t xml:space="preserve"> н. м</w:t>
            </w:r>
            <w:r w:rsidR="00242BBB">
              <w:rPr>
                <w:i/>
                <w:sz w:val="24"/>
                <w:szCs w:val="24"/>
              </w:rPr>
              <w:t xml:space="preserve">., </w:t>
            </w:r>
            <w:r w:rsidR="00242BBB">
              <w:rPr>
                <w:i/>
                <w:sz w:val="24"/>
                <w:szCs w:val="24"/>
                <w:lang w:val="en-US"/>
              </w:rPr>
              <w:t>L</w:t>
            </w:r>
            <w:r w:rsidR="00242BBB" w:rsidRPr="00242BBB">
              <w:rPr>
                <w:i/>
                <w:sz w:val="24"/>
                <w:szCs w:val="24"/>
              </w:rPr>
              <w:t>=600</w:t>
            </w:r>
            <w:r w:rsidR="00242BBB">
              <w:rPr>
                <w:i/>
                <w:sz w:val="24"/>
                <w:szCs w:val="24"/>
              </w:rPr>
              <w:t>м</w:t>
            </w:r>
          </w:p>
          <w:p w14:paraId="11B6D6BB" w14:textId="77777777" w:rsidR="009676A0" w:rsidRPr="00A21B5E" w:rsidRDefault="004F0446" w:rsidP="009676A0">
            <w:pPr>
              <w:jc w:val="both"/>
              <w:rPr>
                <w:b/>
                <w:i/>
                <w:sz w:val="24"/>
                <w:szCs w:val="24"/>
              </w:rPr>
            </w:pPr>
            <w:r w:rsidRPr="00A21B5E">
              <w:rPr>
                <w:b/>
                <w:i/>
                <w:sz w:val="24"/>
                <w:szCs w:val="24"/>
              </w:rPr>
              <w:t>12.2. Второй этап строительства:</w:t>
            </w:r>
          </w:p>
          <w:p w14:paraId="2E588173" w14:textId="77777777" w:rsidR="009676A0" w:rsidRPr="00A21B5E" w:rsidRDefault="004F0446" w:rsidP="00242BB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Pr="003B12A3">
              <w:rPr>
                <w:i/>
                <w:sz w:val="24"/>
                <w:szCs w:val="24"/>
              </w:rPr>
              <w:t xml:space="preserve">Предусмотреть подключение нефтепровода куста № 2,7 </w:t>
            </w:r>
            <w:proofErr w:type="spellStart"/>
            <w:r w:rsidRPr="003B12A3">
              <w:rPr>
                <w:i/>
                <w:sz w:val="24"/>
                <w:szCs w:val="24"/>
              </w:rPr>
              <w:t>Патраковского</w:t>
            </w:r>
            <w:proofErr w:type="spellEnd"/>
            <w:r w:rsidRPr="003B12A3">
              <w:rPr>
                <w:i/>
                <w:sz w:val="24"/>
                <w:szCs w:val="24"/>
              </w:rPr>
              <w:t xml:space="preserve"> н. м.</w:t>
            </w:r>
            <w:r w:rsidR="00242BBB">
              <w:rPr>
                <w:i/>
                <w:sz w:val="24"/>
                <w:szCs w:val="24"/>
              </w:rPr>
              <w:t xml:space="preserve">, </w:t>
            </w:r>
            <w:r w:rsidR="00242BBB">
              <w:rPr>
                <w:i/>
                <w:sz w:val="24"/>
                <w:szCs w:val="24"/>
                <w:lang w:val="en-US"/>
              </w:rPr>
              <w:t>L</w:t>
            </w:r>
            <w:r w:rsidR="00242BBB" w:rsidRPr="00242BBB">
              <w:rPr>
                <w:i/>
                <w:sz w:val="24"/>
                <w:szCs w:val="24"/>
              </w:rPr>
              <w:t>=</w:t>
            </w:r>
            <w:r w:rsidR="00242BBB" w:rsidRPr="003E21FE">
              <w:rPr>
                <w:i/>
                <w:sz w:val="24"/>
                <w:szCs w:val="24"/>
              </w:rPr>
              <w:t>100</w:t>
            </w:r>
            <w:r w:rsidR="00242BBB">
              <w:rPr>
                <w:i/>
                <w:sz w:val="24"/>
                <w:szCs w:val="24"/>
              </w:rPr>
              <w:t>м</w:t>
            </w:r>
          </w:p>
        </w:tc>
      </w:tr>
      <w:tr w:rsidR="00CC3684" w:rsidRPr="00AA1148" w14:paraId="32065BFE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40A9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13. Требования к техническим и технологическим решениям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E93D2" w14:textId="77777777" w:rsidR="00CC3684" w:rsidRPr="00AA1148" w:rsidRDefault="00CC3684" w:rsidP="0066205C">
            <w:pPr>
              <w:contextualSpacing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A1148">
              <w:rPr>
                <w:i/>
                <w:sz w:val="24"/>
                <w:szCs w:val="24"/>
              </w:rPr>
              <w:t xml:space="preserve">13.1. </w:t>
            </w:r>
            <w:r w:rsidR="003B12A3" w:rsidRPr="003B12A3">
              <w:rPr>
                <w:i/>
                <w:sz w:val="24"/>
                <w:szCs w:val="24"/>
              </w:rPr>
              <w:t>Проектную и р</w:t>
            </w:r>
            <w:r w:rsidRPr="003B12A3">
              <w:rPr>
                <w:i/>
                <w:sz w:val="24"/>
                <w:szCs w:val="24"/>
              </w:rPr>
              <w:t xml:space="preserve">абочую </w:t>
            </w:r>
            <w:r w:rsidRPr="00AA1148">
              <w:rPr>
                <w:i/>
                <w:sz w:val="24"/>
                <w:szCs w:val="24"/>
              </w:rPr>
              <w:t>документацию выполнить с использованием передовых технологий и оборудования, соответствующую  требованиям норм пожарной, промышленной, экологической безопасности и охраны труда.</w:t>
            </w:r>
          </w:p>
          <w:p w14:paraId="0069C5DF" w14:textId="77777777" w:rsidR="00CC3684" w:rsidRPr="00AA1148" w:rsidRDefault="00CC3684" w:rsidP="0066205C">
            <w:pPr>
              <w:tabs>
                <w:tab w:val="left" w:pos="318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13.2.</w:t>
            </w:r>
            <w:r w:rsidRPr="00AA1148">
              <w:rPr>
                <w:i/>
                <w:sz w:val="24"/>
                <w:szCs w:val="24"/>
              </w:rPr>
              <w:tab/>
              <w:t xml:space="preserve">При проектировании учесть пересечения проектируемых трасс коммуникаций с существующими инженерными сетями в соответствии с ТУ, выданными сторонними организациями. </w:t>
            </w:r>
          </w:p>
          <w:p w14:paraId="74D8A2BF" w14:textId="77777777" w:rsidR="00CC3684" w:rsidRPr="00AA1148" w:rsidRDefault="00CC3684" w:rsidP="0066205C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13.3. При проектировании учесть исходные данные, предоставленные Заказчиком до начала проектирования.</w:t>
            </w:r>
          </w:p>
          <w:p w14:paraId="35E87612" w14:textId="77777777" w:rsidR="00CC3684" w:rsidRPr="00AA1148" w:rsidRDefault="00CC3684" w:rsidP="00D77F4C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13.4. </w:t>
            </w:r>
            <w:r w:rsidR="003B12A3" w:rsidRPr="003B12A3">
              <w:rPr>
                <w:i/>
                <w:sz w:val="24"/>
                <w:szCs w:val="24"/>
              </w:rPr>
              <w:t>Проектную и рабочую</w:t>
            </w:r>
            <w:r w:rsidRPr="00AA1148">
              <w:rPr>
                <w:i/>
                <w:sz w:val="24"/>
                <w:szCs w:val="24"/>
              </w:rPr>
              <w:t xml:space="preserve"> документацию выполнить в соответствии с техническими условиями </w:t>
            </w:r>
            <w:r w:rsidR="00F734D1">
              <w:rPr>
                <w:i/>
                <w:sz w:val="24"/>
                <w:szCs w:val="24"/>
              </w:rPr>
              <w:t>(</w:t>
            </w:r>
            <w:r w:rsidR="00D77F4C">
              <w:rPr>
                <w:i/>
                <w:sz w:val="24"/>
                <w:szCs w:val="24"/>
              </w:rPr>
              <w:t>АО «УНК»)</w:t>
            </w:r>
            <w:r w:rsidR="00D77F4C" w:rsidRPr="00AA1148">
              <w:rPr>
                <w:i/>
                <w:sz w:val="24"/>
                <w:szCs w:val="24"/>
              </w:rPr>
              <w:t>.</w:t>
            </w:r>
          </w:p>
        </w:tc>
      </w:tr>
      <w:tr w:rsidR="00CC3684" w:rsidRPr="00AA1148" w14:paraId="285CA80B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F5BE" w14:textId="77777777" w:rsidR="00CC3684" w:rsidRPr="003B12A3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3B12A3">
              <w:rPr>
                <w:b/>
                <w:sz w:val="24"/>
                <w:szCs w:val="24"/>
              </w:rPr>
              <w:t>14. Требования к качеству, конкурентоспособности и экологическим параметрам продукции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4506" w14:textId="77777777" w:rsidR="00CC3684" w:rsidRPr="003B12A3" w:rsidRDefault="00CC3684" w:rsidP="003218FE">
            <w:pPr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14.1. Обеспечить соблюдение норм промышленной и экологической безопасности.</w:t>
            </w:r>
          </w:p>
          <w:p w14:paraId="141FF091" w14:textId="77777777" w:rsidR="00CC3684" w:rsidRPr="003B12A3" w:rsidRDefault="00CC3684" w:rsidP="00022006">
            <w:pPr>
              <w:keepLines/>
              <w:ind w:left="-9" w:right="-41"/>
              <w:jc w:val="both"/>
              <w:rPr>
                <w:bCs/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14.2. Т</w:t>
            </w:r>
            <w:r w:rsidRPr="003B12A3">
              <w:rPr>
                <w:bCs/>
                <w:i/>
                <w:sz w:val="24"/>
                <w:szCs w:val="24"/>
              </w:rPr>
              <w:t>ехнические решения, принимаемые в</w:t>
            </w:r>
            <w:r w:rsidR="003B12A3" w:rsidRPr="003B12A3">
              <w:rPr>
                <w:bCs/>
                <w:i/>
                <w:sz w:val="24"/>
                <w:szCs w:val="24"/>
              </w:rPr>
              <w:t xml:space="preserve"> проектной и </w:t>
            </w:r>
            <w:r w:rsidRPr="003B12A3">
              <w:rPr>
                <w:bCs/>
                <w:i/>
                <w:sz w:val="24"/>
                <w:szCs w:val="24"/>
              </w:rPr>
              <w:t xml:space="preserve"> рабочей документации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 и согласовываться с Заказчиком.</w:t>
            </w:r>
          </w:p>
        </w:tc>
      </w:tr>
      <w:tr w:rsidR="00CC3684" w:rsidRPr="00AA1148" w14:paraId="5D092520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77EC6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15. Требования к режиму предприятия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1E11" w14:textId="77777777" w:rsidR="00CC3684" w:rsidRPr="00AA1148" w:rsidRDefault="00CC3684" w:rsidP="003218FE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15.1. </w:t>
            </w:r>
            <w:r w:rsidRPr="00AA1148">
              <w:rPr>
                <w:i/>
                <w:sz w:val="24"/>
                <w:szCs w:val="24"/>
              </w:rPr>
              <w:t>Непрерывный</w:t>
            </w:r>
          </w:p>
        </w:tc>
      </w:tr>
      <w:tr w:rsidR="00CC3684" w:rsidRPr="00AA1148" w14:paraId="12543E72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22A3F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16. Требования по вариантной и конкурсной проработке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B82C2" w14:textId="77777777" w:rsidR="00CC3684" w:rsidRPr="00AA1148" w:rsidRDefault="00CC3684" w:rsidP="003218F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16.1. Выбор оборудования, материалов, блочной продукции выполнить на альтернативной основе и согласовать с Заказчиком. При разработке разделов энергетики и автоматизации в приоритетном порядке применять инженерное и техническое оборудование российского производства или производства стран СНГ, в т.ч. электроприводной и коммутационной арматуры.</w:t>
            </w:r>
          </w:p>
        </w:tc>
      </w:tr>
      <w:tr w:rsidR="00CC3684" w:rsidRPr="00AA1148" w14:paraId="64C78E5D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C5988" w14:textId="77777777" w:rsidR="00CC3684" w:rsidRPr="00AA1148" w:rsidRDefault="00CC368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17. Требования по перспективному расширению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38023" w14:textId="77777777" w:rsidR="00CC3684" w:rsidRPr="00AA1148" w:rsidRDefault="00CC3684" w:rsidP="00F734D1">
            <w:pPr>
              <w:jc w:val="both"/>
              <w:rPr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17.1.  Не</w:t>
            </w:r>
            <w:r w:rsidR="00F734D1">
              <w:rPr>
                <w:i/>
                <w:sz w:val="24"/>
                <w:szCs w:val="24"/>
              </w:rPr>
              <w:t xml:space="preserve"> требуется.</w:t>
            </w:r>
            <w:r w:rsidRPr="00AA1148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C3684" w:rsidRPr="00AA1148" w14:paraId="065CED32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62D8" w14:textId="77777777" w:rsidR="00CC3684" w:rsidRPr="00AA1148" w:rsidRDefault="00CC3684" w:rsidP="005A053F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18. Требования к архитектурно-строительным, объемно-планировочным, конструктивным решениям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E93C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18.1. Выполнить согласн</w:t>
            </w:r>
            <w:r>
              <w:rPr>
                <w:i/>
                <w:sz w:val="24"/>
                <w:szCs w:val="24"/>
              </w:rPr>
              <w:t>о действующим нормам и правилам, с учетом исходных данных Заказчика.</w:t>
            </w:r>
          </w:p>
          <w:p w14:paraId="61C18ACC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</w:p>
          <w:p w14:paraId="58F69271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</w:p>
        </w:tc>
      </w:tr>
      <w:tr w:rsidR="00CC3684" w:rsidRPr="00AA1148" w14:paraId="6B585E3E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4391C" w14:textId="77777777" w:rsidR="00CC3684" w:rsidRPr="00AA1148" w:rsidRDefault="00CC368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19. Требования и условия к разработке природоохранных мер и мероприятий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A583" w14:textId="77777777" w:rsidR="003A3E52" w:rsidRPr="000F28F4" w:rsidRDefault="003A3E52" w:rsidP="003A3E52">
            <w:pPr>
              <w:jc w:val="both"/>
              <w:rPr>
                <w:i/>
                <w:sz w:val="24"/>
                <w:szCs w:val="24"/>
              </w:rPr>
            </w:pPr>
            <w:r w:rsidRPr="000F28F4">
              <w:rPr>
                <w:i/>
                <w:sz w:val="24"/>
                <w:szCs w:val="24"/>
              </w:rPr>
              <w:t xml:space="preserve">19.1. </w:t>
            </w:r>
            <w:r w:rsidRPr="001F2C22">
              <w:rPr>
                <w:i/>
                <w:sz w:val="24"/>
                <w:szCs w:val="24"/>
              </w:rPr>
              <w:t>Разработать раздел «Перечень мероприятий по охране окружающей среды»</w:t>
            </w:r>
            <w:r w:rsidRPr="000F28F4">
              <w:rPr>
                <w:i/>
                <w:sz w:val="24"/>
                <w:szCs w:val="24"/>
              </w:rPr>
              <w:t xml:space="preserve"> в соответствии с действующим природоохранным законодательством РФ и нормативно правовыми актами, в том числе: «Положением о составе разделов проектной документации и требованиях к их содержанию», утвержденным Постановлением Правительства РФ от 16.02.2008 № 87; Федеральным законом от 23.11.1995 № 174-ФЗ «Об экологической экспертизе»; “Об утверждении требований к материалам оценки воздействия на окружающую среду” утверждённым </w:t>
            </w:r>
            <w:r>
              <w:rPr>
                <w:i/>
                <w:sz w:val="24"/>
                <w:szCs w:val="24"/>
              </w:rPr>
              <w:t>П</w:t>
            </w:r>
            <w:r w:rsidRPr="000F28F4">
              <w:rPr>
                <w:i/>
                <w:sz w:val="24"/>
                <w:szCs w:val="24"/>
              </w:rPr>
              <w:t xml:space="preserve">риказом Министерства природных ресурсов и экологии РФ от </w:t>
            </w:r>
            <w:r>
              <w:rPr>
                <w:i/>
                <w:sz w:val="24"/>
                <w:szCs w:val="24"/>
              </w:rPr>
              <w:t>01.12.</w:t>
            </w:r>
            <w:r w:rsidRPr="000F28F4">
              <w:rPr>
                <w:i/>
                <w:sz w:val="24"/>
                <w:szCs w:val="24"/>
              </w:rPr>
              <w:t>2020 № 999; Федеральным законом от 14.03.1995 № 33-ФЗ «Об особо охраняемых природных территориях»; Федеральным законом от 10.01.2002 № 7-ФЗ «</w:t>
            </w:r>
            <w:r w:rsidRPr="009F7633">
              <w:rPr>
                <w:i/>
                <w:sz w:val="24"/>
                <w:szCs w:val="24"/>
              </w:rPr>
              <w:t xml:space="preserve">Об охране </w:t>
            </w:r>
            <w:r w:rsidRPr="009F7633">
              <w:rPr>
                <w:i/>
                <w:sz w:val="24"/>
                <w:szCs w:val="24"/>
              </w:rPr>
              <w:lastRenderedPageBreak/>
              <w:t>окружающей среды»,</w:t>
            </w:r>
            <w:r w:rsidRPr="000F28F4">
              <w:rPr>
                <w:i/>
                <w:sz w:val="24"/>
                <w:szCs w:val="24"/>
              </w:rPr>
              <w:t xml:space="preserve"> Постановлением  Правительства РФ от 10.07.2018 №800 «О проведении рекультивации и консервации земель»; Постановлением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зон»; СанПиН 2.2.1/2.1.1.1200-03 «Санитарно-защитные зоны и санитарная классификация предприятий, сооружений и иных объектов»; прочими нормативными актами и инструктивными документами, регламентирующими проведение работ в соответствии с законодательством РФ.</w:t>
            </w:r>
          </w:p>
          <w:p w14:paraId="024D713A" w14:textId="77777777" w:rsidR="003A3E52" w:rsidRPr="000F28F4" w:rsidRDefault="003A3E52" w:rsidP="003A3E52">
            <w:pPr>
              <w:jc w:val="both"/>
              <w:rPr>
                <w:i/>
                <w:sz w:val="24"/>
                <w:szCs w:val="24"/>
              </w:rPr>
            </w:pPr>
            <w:r w:rsidRPr="000F28F4">
              <w:rPr>
                <w:i/>
                <w:sz w:val="24"/>
                <w:szCs w:val="24"/>
              </w:rPr>
              <w:t>19.</w:t>
            </w:r>
            <w:r w:rsidR="003B12A3">
              <w:rPr>
                <w:i/>
                <w:sz w:val="24"/>
                <w:szCs w:val="24"/>
              </w:rPr>
              <w:t>2</w:t>
            </w:r>
            <w:r w:rsidRPr="000F28F4">
              <w:rPr>
                <w:i/>
                <w:sz w:val="24"/>
                <w:szCs w:val="24"/>
              </w:rPr>
              <w:t xml:space="preserve">. </w:t>
            </w:r>
            <w:r w:rsidRPr="002764BE">
              <w:rPr>
                <w:i/>
                <w:sz w:val="24"/>
                <w:szCs w:val="24"/>
              </w:rPr>
              <w:t>Предусмотреть мероприятия по технической и биологической рекультивации нарушенных земельных участков.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66636F">
              <w:rPr>
                <w:i/>
                <w:sz w:val="24"/>
                <w:szCs w:val="24"/>
              </w:rPr>
              <w:t xml:space="preserve">При разработке проекта рекультивации учесть сезонность работ по биологической рекультивации земель сельскохозяйственного назначения, в проектной документации указать, что ввод объектов в эксплуатацию </w:t>
            </w:r>
            <w:r>
              <w:rPr>
                <w:i/>
                <w:sz w:val="24"/>
                <w:szCs w:val="24"/>
              </w:rPr>
              <w:t xml:space="preserve">может </w:t>
            </w:r>
            <w:r w:rsidRPr="0066636F">
              <w:rPr>
                <w:i/>
                <w:sz w:val="24"/>
                <w:szCs w:val="24"/>
              </w:rPr>
              <w:t>осуществлят</w:t>
            </w:r>
            <w:r>
              <w:rPr>
                <w:i/>
                <w:sz w:val="24"/>
                <w:szCs w:val="24"/>
              </w:rPr>
              <w:t>ь</w:t>
            </w:r>
            <w:r w:rsidRPr="0066636F">
              <w:rPr>
                <w:i/>
                <w:sz w:val="24"/>
                <w:szCs w:val="24"/>
              </w:rPr>
              <w:t>ся до завершения всех этапов биологической рекультивации.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BD19AA">
              <w:rPr>
                <w:i/>
                <w:sz w:val="24"/>
                <w:szCs w:val="24"/>
              </w:rPr>
              <w:t>Биологическую рекультивацию лесных участков</w:t>
            </w:r>
            <w:r w:rsidR="00BD19AA" w:rsidRPr="00BD19AA">
              <w:rPr>
                <w:i/>
                <w:sz w:val="24"/>
                <w:szCs w:val="24"/>
              </w:rPr>
              <w:t xml:space="preserve"> (при их наличии) </w:t>
            </w:r>
            <w:r w:rsidRPr="00BD19AA">
              <w:rPr>
                <w:i/>
                <w:sz w:val="24"/>
                <w:szCs w:val="24"/>
              </w:rPr>
              <w:t>предусмотреть на основании проекта освоения лесов (ПОЛ). ПОЛ предоставляет Заказчик.</w:t>
            </w:r>
          </w:p>
          <w:p w14:paraId="6FFD815A" w14:textId="77777777" w:rsidR="000C1D7D" w:rsidRPr="003B12A3" w:rsidRDefault="003A3E52" w:rsidP="003B12A3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19.</w:t>
            </w:r>
            <w:r w:rsidR="003B12A3">
              <w:rPr>
                <w:i/>
                <w:color w:val="000000" w:themeColor="text1"/>
                <w:sz w:val="24"/>
                <w:szCs w:val="24"/>
              </w:rPr>
              <w:t>3</w:t>
            </w:r>
            <w:r w:rsidRPr="003B12A3">
              <w:rPr>
                <w:i/>
                <w:color w:val="000000" w:themeColor="text1"/>
                <w:sz w:val="24"/>
                <w:szCs w:val="24"/>
              </w:rPr>
              <w:t>.</w:t>
            </w:r>
            <w:r w:rsidRPr="007B6EB1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7633">
              <w:rPr>
                <w:i/>
                <w:sz w:val="24"/>
                <w:szCs w:val="24"/>
              </w:rPr>
              <w:t>Рассчитать и предусмотреть в сводном сметном расчете плату за негативное воздействие на окружающую среду, компенсационные выплаты, затраты на природоохранные мероприятия и т.д. в полном объеме на период строительства и период эксплуатации. Согласовать со всеми заинтересованными уполномоченными органами.</w:t>
            </w:r>
          </w:p>
        </w:tc>
      </w:tr>
      <w:tr w:rsidR="00CC3684" w:rsidRPr="00AA1148" w14:paraId="729CA10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6DBB" w14:textId="77777777" w:rsidR="00CC3684" w:rsidRPr="00AA1148" w:rsidRDefault="00CC3684" w:rsidP="00CC3684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>
              <w:rPr>
                <w:b/>
                <w:sz w:val="24"/>
                <w:szCs w:val="24"/>
              </w:rPr>
              <w:t>0</w:t>
            </w:r>
            <w:r w:rsidRPr="00AA1148">
              <w:rPr>
                <w:b/>
                <w:sz w:val="24"/>
                <w:szCs w:val="24"/>
              </w:rPr>
              <w:t>.Требования к обеспечению пожарной безопасности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667D" w14:textId="77777777" w:rsidR="00CC3684" w:rsidRPr="00BD19AA" w:rsidRDefault="00CC3684" w:rsidP="00CC3684">
            <w:pPr>
              <w:jc w:val="both"/>
              <w:rPr>
                <w:i/>
                <w:sz w:val="24"/>
                <w:szCs w:val="24"/>
              </w:rPr>
            </w:pPr>
            <w:r w:rsidRPr="00BD19AA">
              <w:rPr>
                <w:i/>
                <w:sz w:val="24"/>
                <w:szCs w:val="24"/>
              </w:rPr>
              <w:t>20.1. Разработать раздел «Мероприятия по обеспечению пожарной безопасности».</w:t>
            </w:r>
          </w:p>
          <w:p w14:paraId="5372B528" w14:textId="77777777" w:rsidR="00CC3684" w:rsidRPr="00AA1148" w:rsidRDefault="00CC3684" w:rsidP="00CC3684">
            <w:pPr>
              <w:jc w:val="both"/>
              <w:rPr>
                <w:i/>
                <w:sz w:val="24"/>
                <w:szCs w:val="24"/>
              </w:rPr>
            </w:pPr>
            <w:r w:rsidRPr="00BD19AA">
              <w:rPr>
                <w:i/>
                <w:sz w:val="24"/>
                <w:szCs w:val="24"/>
              </w:rPr>
              <w:t>20.2.</w:t>
            </w:r>
            <w:r w:rsidRPr="00AA1148">
              <w:rPr>
                <w:i/>
                <w:sz w:val="24"/>
                <w:szCs w:val="24"/>
              </w:rPr>
              <w:t xml:space="preserve"> Предусмотреть технические и организационные мероприятия для обеспечения пожарного риска не превышающего, установленного 123-ФЗ.</w:t>
            </w:r>
          </w:p>
        </w:tc>
      </w:tr>
      <w:tr w:rsidR="00CC3684" w:rsidRPr="00AA1148" w14:paraId="18C36737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D5FD" w14:textId="77777777" w:rsidR="00CC3684" w:rsidRPr="00AA1148" w:rsidRDefault="00CC3684" w:rsidP="00CC3684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1</w:t>
            </w:r>
            <w:r w:rsidRPr="00AA1148">
              <w:rPr>
                <w:b/>
                <w:sz w:val="24"/>
                <w:szCs w:val="24"/>
              </w:rPr>
              <w:t>.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b/>
                <w:sz w:val="24"/>
                <w:szCs w:val="24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4C50" w14:textId="77777777" w:rsidR="00CC3684" w:rsidRPr="00AA1148" w:rsidRDefault="00CC3684" w:rsidP="003A3EE9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1</w:t>
            </w:r>
            <w:r w:rsidRPr="00AA1148">
              <w:rPr>
                <w:i/>
                <w:sz w:val="24"/>
                <w:szCs w:val="24"/>
              </w:rPr>
              <w:t xml:space="preserve">.1. </w:t>
            </w:r>
            <w:r w:rsidRPr="003A3EE9">
              <w:rPr>
                <w:i/>
                <w:sz w:val="24"/>
                <w:szCs w:val="24"/>
              </w:rPr>
              <w:t>Максимально использовать существующую инженерную инфраструктуру предприятия.</w:t>
            </w:r>
          </w:p>
        </w:tc>
      </w:tr>
      <w:tr w:rsidR="00CC3684" w:rsidRPr="00AA1148" w14:paraId="7C9EC71C" w14:textId="77777777" w:rsidTr="00FD48CE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B6DC4" w14:textId="77777777" w:rsidR="00CC3684" w:rsidRPr="00AA1148" w:rsidRDefault="00CC3684" w:rsidP="00CC3684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2</w:t>
            </w:r>
            <w:r w:rsidRPr="00AA1148">
              <w:rPr>
                <w:b/>
                <w:sz w:val="24"/>
                <w:szCs w:val="24"/>
              </w:rPr>
              <w:t>. Требования, условия и состав документации к подготовке материалов земельного отвода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EC84E" w14:textId="77777777" w:rsidR="00CD3B9D" w:rsidRPr="00AA1148" w:rsidRDefault="00CD3B9D" w:rsidP="00CD3B9D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</w:t>
            </w:r>
            <w:r w:rsidRPr="00AA1148">
              <w:rPr>
                <w:i/>
                <w:sz w:val="24"/>
                <w:szCs w:val="24"/>
              </w:rPr>
              <w:t>. На линейную часть объекта разработать документацию по планировке территории: проект планировки территории и проект межевания территории с проведением общественных слушаний и утверждением в Администрации муниципального образования и Министерстве природных ресурсов и охраны окружающей среды Удмуртской республики.</w:t>
            </w:r>
          </w:p>
          <w:p w14:paraId="09A7127C" w14:textId="77777777" w:rsidR="00CD3B9D" w:rsidRPr="00AA1148" w:rsidRDefault="00CD3B9D" w:rsidP="00CD3B9D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 xml:space="preserve">. Произвести расчёт испрашиваемых площадей. Для участков ГЛФ </w:t>
            </w:r>
            <w:r>
              <w:rPr>
                <w:i/>
                <w:sz w:val="24"/>
                <w:szCs w:val="24"/>
              </w:rPr>
              <w:t xml:space="preserve">(при их наличии) </w:t>
            </w:r>
            <w:r w:rsidRPr="00AA1148">
              <w:rPr>
                <w:i/>
                <w:sz w:val="24"/>
                <w:szCs w:val="24"/>
              </w:rPr>
              <w:t>расчёт площадей произвести по кварталам и выделам. Для участков, расположенных на землях сельскохозяйственного назначения, указать границы землепользований, расчеты испрашиваемых площадей провести по каждому землепользователю.</w:t>
            </w:r>
          </w:p>
          <w:p w14:paraId="697CD0B9" w14:textId="77777777" w:rsidR="00CD3B9D" w:rsidRPr="00AA1148" w:rsidRDefault="00CD3B9D" w:rsidP="00CD3B9D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3</w:t>
            </w:r>
            <w:r w:rsidRPr="00AA1148">
              <w:rPr>
                <w:i/>
                <w:sz w:val="24"/>
                <w:szCs w:val="24"/>
              </w:rPr>
              <w:t>. Для согласования в Министерстве природных ресурсов и охраны окружающей среды Удмуртской республики свода лесонасаждений противопожарной зоны предоставить схему с нанесением территории лесного участка подлежащей вырубке с указанием количества вырубаемых деревьев (по породному составу) в куб. м.</w:t>
            </w:r>
          </w:p>
          <w:p w14:paraId="74603374" w14:textId="77777777" w:rsidR="00CD3B9D" w:rsidRPr="00AA1148" w:rsidRDefault="00CD3B9D" w:rsidP="00CD3B9D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 Документацию по планировке территории: проект планировки и проект межевания территории, выполняет и направляет на утверждение в установленном порядке Подрядчик.</w:t>
            </w:r>
          </w:p>
          <w:p w14:paraId="29A2D8B6" w14:textId="77777777" w:rsidR="00CD3B9D" w:rsidRPr="00AA1148" w:rsidRDefault="00CD3B9D" w:rsidP="00CD3B9D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lastRenderedPageBreak/>
              <w:t>2</w:t>
            </w:r>
            <w:r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5</w:t>
            </w:r>
            <w:r w:rsidRPr="00AA1148">
              <w:rPr>
                <w:i/>
                <w:sz w:val="24"/>
                <w:szCs w:val="24"/>
              </w:rPr>
              <w:t>. Разработать отдельным томом Проект рекульти</w:t>
            </w:r>
            <w:r>
              <w:rPr>
                <w:i/>
                <w:sz w:val="24"/>
                <w:szCs w:val="24"/>
              </w:rPr>
              <w:t>вации земель</w:t>
            </w:r>
            <w:r w:rsidRPr="00AA1148">
              <w:rPr>
                <w:i/>
                <w:sz w:val="24"/>
                <w:szCs w:val="24"/>
              </w:rPr>
              <w:t>.</w:t>
            </w:r>
          </w:p>
          <w:p w14:paraId="6760836C" w14:textId="77777777" w:rsidR="00CC3684" w:rsidRPr="00AA1148" w:rsidRDefault="00CD3B9D" w:rsidP="003B12A3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 xml:space="preserve">. </w:t>
            </w:r>
            <w:r w:rsidRPr="00AA1148">
              <w:rPr>
                <w:i/>
                <w:iCs/>
                <w:sz w:val="24"/>
                <w:szCs w:val="24"/>
              </w:rPr>
              <w:t>После выполнения комплекса геодезических изысканий Подрядчик предоставляет Заказчику план земельного участка (земельных участков) с координатами угловых точек, необходимого (необходимых) для осуществления строительства объекта и его эксплуатации. До окончательной проработки планов площадок и трасс допустимо увеличение площади отводимого земельного участка до 20%.</w:t>
            </w:r>
          </w:p>
        </w:tc>
      </w:tr>
      <w:tr w:rsidR="00CC3684" w:rsidRPr="00AA1148" w14:paraId="235EFEF2" w14:textId="77777777" w:rsidTr="00E079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96731" w14:textId="77777777" w:rsidR="00CC3684" w:rsidRPr="00AA1148" w:rsidRDefault="00CC3684" w:rsidP="0066205C">
            <w:pPr>
              <w:rPr>
                <w:b/>
                <w:sz w:val="24"/>
                <w:szCs w:val="24"/>
                <w:highlight w:val="yellow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>
              <w:rPr>
                <w:b/>
                <w:sz w:val="24"/>
                <w:szCs w:val="24"/>
              </w:rPr>
              <w:t>3</w:t>
            </w:r>
            <w:r w:rsidRPr="00AA1148">
              <w:rPr>
                <w:b/>
                <w:sz w:val="24"/>
                <w:szCs w:val="24"/>
              </w:rPr>
              <w:t>. Требования к подготовке материалов проекта организации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C3E8" w14:textId="77777777" w:rsidR="00CC3684" w:rsidRPr="00670493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875782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3</w:t>
            </w:r>
            <w:r w:rsidRPr="00875782">
              <w:rPr>
                <w:i/>
                <w:sz w:val="24"/>
                <w:szCs w:val="24"/>
              </w:rPr>
              <w:t xml:space="preserve">.1. Разработка раздела ПОС </w:t>
            </w:r>
            <w:r w:rsidRPr="00670493">
              <w:rPr>
                <w:i/>
                <w:sz w:val="24"/>
                <w:szCs w:val="24"/>
              </w:rPr>
              <w:t xml:space="preserve">в соответствии со спецификой проектируемого объекта на основании Постановления №87 от 16.02.2008 г, СП 48.13330.2011 «СНИП 12-01-2004 Организация строительства». </w:t>
            </w:r>
          </w:p>
          <w:p w14:paraId="3C504D8F" w14:textId="77777777" w:rsidR="00CC3684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875782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3</w:t>
            </w:r>
            <w:r w:rsidRPr="00875782">
              <w:rPr>
                <w:i/>
                <w:sz w:val="24"/>
                <w:szCs w:val="24"/>
              </w:rPr>
              <w:t>.2. Представить ведомости объемов работ, сформированные по разделам рабочей документации.</w:t>
            </w:r>
          </w:p>
          <w:p w14:paraId="6FBC3C37" w14:textId="77777777" w:rsidR="00CC3684" w:rsidRPr="00AA1148" w:rsidRDefault="00CC3684" w:rsidP="0066205C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23.3. В разделе ПОС предусмотреть работы по изготовлению паспорта объекта силами монтажной организации.</w:t>
            </w:r>
          </w:p>
        </w:tc>
      </w:tr>
      <w:tr w:rsidR="00CC3684" w:rsidRPr="00AA1148" w14:paraId="1D5FDB3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75239" w14:textId="77777777" w:rsidR="00CC3684" w:rsidRPr="00AA1148" w:rsidRDefault="00CC3684" w:rsidP="0066205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4</w:t>
            </w:r>
            <w:r w:rsidRPr="00AA1148">
              <w:rPr>
                <w:b/>
                <w:sz w:val="24"/>
                <w:szCs w:val="24"/>
              </w:rPr>
              <w:t>. Расчетная стоимость строительства</w:t>
            </w:r>
          </w:p>
          <w:p w14:paraId="2CCA130D" w14:textId="77777777" w:rsidR="00CC3684" w:rsidRPr="00AA1148" w:rsidRDefault="00CC3684" w:rsidP="0066205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991FE" w14:textId="77777777" w:rsidR="00CC3684" w:rsidRPr="00AA1148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 xml:space="preserve">.1. </w:t>
            </w:r>
            <w:r w:rsidR="004E1A5F" w:rsidRPr="006E5614">
              <w:rPr>
                <w:i/>
                <w:sz w:val="24"/>
                <w:szCs w:val="24"/>
              </w:rPr>
              <w:t>Произвести сметные расчёты стоимости строительства в нормативной базе действующая на территории УР- ФСНБ 2022(</w:t>
            </w:r>
            <w:r w:rsidR="004E1A5F" w:rsidRPr="00A15B18">
              <w:rPr>
                <w:i/>
                <w:sz w:val="24"/>
                <w:szCs w:val="24"/>
              </w:rPr>
              <w:t>с последними изм. на дату составления сметных расчетов</w:t>
            </w:r>
            <w:r w:rsidR="004E1A5F" w:rsidRPr="006E5614">
              <w:rPr>
                <w:i/>
                <w:sz w:val="24"/>
                <w:szCs w:val="24"/>
              </w:rPr>
              <w:t>), с последующим пересчётом расценок и материалов по электронным индексам ООО «</w:t>
            </w:r>
            <w:proofErr w:type="spellStart"/>
            <w:r w:rsidR="004E1A5F" w:rsidRPr="006E5614">
              <w:rPr>
                <w:i/>
                <w:sz w:val="24"/>
                <w:szCs w:val="24"/>
              </w:rPr>
              <w:t>Стройинформресурс</w:t>
            </w:r>
            <w:proofErr w:type="spellEnd"/>
            <w:r w:rsidR="004E1A5F" w:rsidRPr="006E5614">
              <w:rPr>
                <w:i/>
                <w:sz w:val="24"/>
                <w:szCs w:val="24"/>
              </w:rPr>
              <w:t>» и выделением потребности в ресурсах по локальным, объектным</w:t>
            </w:r>
            <w:r w:rsidR="004E1A5F" w:rsidRPr="00F44410">
              <w:rPr>
                <w:i/>
                <w:sz w:val="24"/>
                <w:szCs w:val="24"/>
              </w:rPr>
              <w:t xml:space="preserve"> сметам и в сводном сметном расчёте (трудозатраты рабочих и механизмов – количество чел/час, количество </w:t>
            </w:r>
            <w:proofErr w:type="spellStart"/>
            <w:r w:rsidR="004E1A5F" w:rsidRPr="00F44410">
              <w:rPr>
                <w:i/>
                <w:sz w:val="24"/>
                <w:szCs w:val="24"/>
              </w:rPr>
              <w:t>маш</w:t>
            </w:r>
            <w:proofErr w:type="spellEnd"/>
            <w:r w:rsidR="004E1A5F" w:rsidRPr="00F44410">
              <w:rPr>
                <w:i/>
                <w:sz w:val="24"/>
                <w:szCs w:val="24"/>
              </w:rPr>
              <w:t>/час, стоимость ресурсов).</w:t>
            </w:r>
          </w:p>
          <w:p w14:paraId="2472A6ED" w14:textId="77777777" w:rsidR="00CC3684" w:rsidRPr="00AA1148" w:rsidRDefault="00CC3684" w:rsidP="0066205C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.2. Разделы локального сметного расчета, спецификации на оборудование и материалы выполнить с выделением подразделов с привязкой к подобъектам, либо технологически выделенным участкам объекта проектирования. Объектные сметные расчеты составлять на объекты (подобъекты, участки, этапы) в целом путем суммирования данных локальных сметных расчетов с группировкой работ и затрат. Сметные  расчёты выполнять с учётом принятого в АО «Белкамнефть» им. А.А. Волкова унифицированного перечня объектов капитального строительства действующего на основании приказа № ГД-01/280 от 03.07.2014 г.</w:t>
            </w:r>
          </w:p>
          <w:p w14:paraId="5D7A89EB" w14:textId="77777777" w:rsidR="00CC3684" w:rsidRPr="00AA1148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 включить в сметные расчеты инсталляцию программного обеспечения, предусмотренного проектом.</w:t>
            </w:r>
          </w:p>
          <w:p w14:paraId="4109E293" w14:textId="77777777" w:rsidR="00CC3684" w:rsidRPr="00AA1148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</w:t>
            </w:r>
            <w:r w:rsidR="00A74D53">
              <w:rPr>
                <w:i/>
                <w:sz w:val="24"/>
                <w:szCs w:val="24"/>
              </w:rPr>
              <w:t>3</w:t>
            </w:r>
            <w:r w:rsidRPr="00AA1148">
              <w:rPr>
                <w:i/>
                <w:sz w:val="24"/>
                <w:szCs w:val="24"/>
              </w:rPr>
              <w:t>. В составе рабочей документации выполнить отдельной книгой программу производства ПНР;</w:t>
            </w:r>
          </w:p>
          <w:p w14:paraId="3345F1F4" w14:textId="77777777" w:rsidR="00CC3684" w:rsidRPr="00AA1148" w:rsidRDefault="00CC3684" w:rsidP="00A74D53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</w:t>
            </w:r>
            <w:r w:rsidR="00A74D53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>. Сметные расчеты выполнить в программе «Гранд-Смета». Предоставить сметную документацию в формате разработки (*.</w:t>
            </w:r>
            <w:proofErr w:type="spellStart"/>
            <w:r w:rsidRPr="00AA1148">
              <w:rPr>
                <w:i/>
                <w:sz w:val="24"/>
                <w:szCs w:val="24"/>
              </w:rPr>
              <w:t>gsfx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) и в формате  </w:t>
            </w:r>
            <w:r w:rsidRPr="00AA1148">
              <w:rPr>
                <w:i/>
                <w:sz w:val="24"/>
                <w:szCs w:val="24"/>
                <w:lang w:val="en-US"/>
              </w:rPr>
              <w:t>Excel</w:t>
            </w:r>
            <w:r w:rsidRPr="00AA1148">
              <w:rPr>
                <w:i/>
                <w:sz w:val="24"/>
                <w:szCs w:val="24"/>
              </w:rPr>
              <w:t xml:space="preserve"> (*.x</w:t>
            </w:r>
            <w:r w:rsidRPr="00AA1148">
              <w:rPr>
                <w:i/>
                <w:sz w:val="24"/>
                <w:szCs w:val="24"/>
                <w:lang w:val="en-US"/>
              </w:rPr>
              <w:t>ls</w:t>
            </w:r>
            <w:r w:rsidRPr="00AA1148">
              <w:rPr>
                <w:i/>
                <w:sz w:val="24"/>
                <w:szCs w:val="24"/>
              </w:rPr>
              <w:t>).</w:t>
            </w:r>
          </w:p>
        </w:tc>
      </w:tr>
      <w:tr w:rsidR="00CC3684" w:rsidRPr="00AA1148" w14:paraId="19B2EF20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4C1E" w14:textId="77777777" w:rsidR="00CC3684" w:rsidRPr="00AA1148" w:rsidRDefault="00CC3684" w:rsidP="0066205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  <w:r w:rsidRPr="00AA1148">
              <w:rPr>
                <w:b/>
                <w:sz w:val="24"/>
                <w:szCs w:val="24"/>
              </w:rPr>
              <w:t xml:space="preserve">. Требования к составу, формату, объему выпуска и оформлению проектной документации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6BAAB" w14:textId="77777777" w:rsidR="003A3EE9" w:rsidRPr="003A3EE9" w:rsidRDefault="003A3EE9" w:rsidP="003A3EE9">
            <w:pPr>
              <w:tabs>
                <w:tab w:val="num" w:pos="176"/>
                <w:tab w:val="left" w:pos="5009"/>
              </w:tabs>
              <w:jc w:val="both"/>
              <w:rPr>
                <w:b/>
                <w:i/>
                <w:sz w:val="24"/>
                <w:szCs w:val="24"/>
              </w:rPr>
            </w:pPr>
            <w:r w:rsidRPr="003A3EE9">
              <w:rPr>
                <w:b/>
                <w:i/>
                <w:sz w:val="24"/>
                <w:szCs w:val="24"/>
              </w:rPr>
              <w:t>25.1.</w:t>
            </w:r>
            <w:r w:rsidRPr="003A3EE9">
              <w:rPr>
                <w:b/>
              </w:rPr>
              <w:t xml:space="preserve"> </w:t>
            </w:r>
            <w:r w:rsidRPr="003A3EE9">
              <w:rPr>
                <w:b/>
                <w:i/>
                <w:sz w:val="24"/>
                <w:szCs w:val="24"/>
              </w:rPr>
              <w:t xml:space="preserve">Состав разделов </w:t>
            </w:r>
            <w:r w:rsidR="000851E2">
              <w:rPr>
                <w:b/>
                <w:i/>
                <w:sz w:val="24"/>
                <w:szCs w:val="24"/>
              </w:rPr>
              <w:t>проектной документации</w:t>
            </w:r>
            <w:r w:rsidRPr="003A3EE9">
              <w:rPr>
                <w:b/>
                <w:i/>
                <w:sz w:val="24"/>
                <w:szCs w:val="24"/>
              </w:rPr>
              <w:t>:</w:t>
            </w:r>
            <w:r w:rsidRPr="003A3EE9">
              <w:rPr>
                <w:b/>
                <w:i/>
                <w:sz w:val="24"/>
                <w:szCs w:val="24"/>
              </w:rPr>
              <w:tab/>
            </w:r>
          </w:p>
          <w:p w14:paraId="45640C90" w14:textId="77777777" w:rsidR="003A3EE9" w:rsidRPr="003A3EE9" w:rsidRDefault="003A3EE9" w:rsidP="003A3EE9">
            <w:p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b/>
                <w:i/>
                <w:sz w:val="24"/>
                <w:szCs w:val="24"/>
              </w:rPr>
              <w:t>-</w:t>
            </w:r>
            <w:r w:rsidRPr="003A3EE9">
              <w:rPr>
                <w:i/>
                <w:sz w:val="24"/>
                <w:szCs w:val="24"/>
              </w:rPr>
              <w:t xml:space="preserve"> </w:t>
            </w:r>
            <w:r w:rsidRPr="003A3EE9">
              <w:rPr>
                <w:b/>
                <w:i/>
                <w:sz w:val="24"/>
                <w:szCs w:val="24"/>
              </w:rPr>
              <w:t>раздел 1</w:t>
            </w:r>
            <w:r w:rsidRPr="003A3EE9">
              <w:rPr>
                <w:i/>
                <w:sz w:val="24"/>
                <w:szCs w:val="24"/>
              </w:rPr>
              <w:t xml:space="preserve"> "Пояснительная записка";</w:t>
            </w:r>
          </w:p>
          <w:p w14:paraId="2A42B878" w14:textId="77777777" w:rsidR="003A3EE9" w:rsidRPr="003A3EE9" w:rsidRDefault="003A3EE9" w:rsidP="003A3EE9">
            <w:p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b/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A3EE9">
              <w:rPr>
                <w:b/>
                <w:i/>
                <w:sz w:val="24"/>
                <w:szCs w:val="24"/>
              </w:rPr>
              <w:t>раздел 2</w:t>
            </w:r>
            <w:r w:rsidRPr="003A3EE9">
              <w:rPr>
                <w:i/>
                <w:sz w:val="24"/>
                <w:szCs w:val="24"/>
              </w:rPr>
              <w:t xml:space="preserve"> "Проект полосы отвода" (разрабатывается в соответствии с проектом планировки территории, за исключением случаев, при которых для строительства линейного объекта не требуется подготовка документации по планировке территории); </w:t>
            </w:r>
          </w:p>
          <w:p w14:paraId="5CABAA5C" w14:textId="77777777" w:rsidR="003A3EE9" w:rsidRPr="003A3EE9" w:rsidRDefault="003A3EE9" w:rsidP="003A3EE9">
            <w:p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Pr="003A3EE9">
              <w:rPr>
                <w:i/>
                <w:sz w:val="24"/>
                <w:szCs w:val="24"/>
              </w:rPr>
              <w:t xml:space="preserve"> </w:t>
            </w:r>
            <w:r w:rsidRPr="003A3EE9">
              <w:rPr>
                <w:b/>
                <w:i/>
                <w:sz w:val="24"/>
                <w:szCs w:val="24"/>
              </w:rPr>
              <w:t>раздел 3</w:t>
            </w:r>
            <w:r w:rsidRPr="003A3EE9">
              <w:rPr>
                <w:i/>
                <w:sz w:val="24"/>
                <w:szCs w:val="24"/>
              </w:rPr>
              <w:t xml:space="preserve"> "Технологические и конструктивные решения линейного объекта. Искусственные сооружения"; </w:t>
            </w:r>
          </w:p>
          <w:p w14:paraId="40B3724C" w14:textId="77777777" w:rsidR="003A3EE9" w:rsidRPr="003A3EE9" w:rsidRDefault="003A3EE9" w:rsidP="003A3EE9">
            <w:p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b/>
                <w:i/>
                <w:sz w:val="24"/>
                <w:szCs w:val="24"/>
              </w:rPr>
              <w:t>-</w:t>
            </w:r>
            <w:r w:rsidRPr="003A3EE9">
              <w:rPr>
                <w:i/>
                <w:sz w:val="24"/>
                <w:szCs w:val="24"/>
              </w:rPr>
              <w:t xml:space="preserve"> </w:t>
            </w:r>
            <w:r w:rsidRPr="003A3EE9">
              <w:rPr>
                <w:b/>
                <w:i/>
                <w:sz w:val="24"/>
                <w:szCs w:val="24"/>
              </w:rPr>
              <w:t>раздел 4</w:t>
            </w:r>
            <w:r w:rsidRPr="003A3EE9">
              <w:rPr>
                <w:i/>
                <w:sz w:val="24"/>
                <w:szCs w:val="24"/>
              </w:rPr>
              <w:t xml:space="preserve"> "Здания, строения и сооружения, входящие в инфраструктуру линейного объекта"; </w:t>
            </w:r>
          </w:p>
          <w:p w14:paraId="3F34B682" w14:textId="77777777" w:rsidR="003A3EE9" w:rsidRPr="003A3EE9" w:rsidRDefault="003A3EE9" w:rsidP="003A3EE9">
            <w:p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b/>
                <w:i/>
                <w:sz w:val="24"/>
                <w:szCs w:val="24"/>
              </w:rPr>
              <w:t>- раздел 5</w:t>
            </w:r>
            <w:r w:rsidRPr="003A3EE9">
              <w:rPr>
                <w:i/>
                <w:sz w:val="24"/>
                <w:szCs w:val="24"/>
              </w:rPr>
              <w:t xml:space="preserve"> "Проект организации строительства", </w:t>
            </w:r>
            <w:r w:rsidRPr="003A3EE9">
              <w:rPr>
                <w:i/>
                <w:sz w:val="24"/>
                <w:szCs w:val="24"/>
              </w:rPr>
              <w:lastRenderedPageBreak/>
              <w:t xml:space="preserve">содержащий, в том числе, проект организации работ по сносу объектов капитального строительства, их частей (при необходимости такого сноса объектов капитального строительства, их частей для строительства, реконструкции других объектов капитального строительства); </w:t>
            </w:r>
          </w:p>
          <w:p w14:paraId="644A7E74" w14:textId="77777777" w:rsidR="003A3EE9" w:rsidRPr="003A3EE9" w:rsidRDefault="003A3EE9" w:rsidP="003A3EE9">
            <w:p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b/>
                <w:i/>
                <w:sz w:val="24"/>
                <w:szCs w:val="24"/>
              </w:rPr>
              <w:t>- раздел 6</w:t>
            </w:r>
            <w:r w:rsidRPr="003A3EE9">
              <w:rPr>
                <w:i/>
                <w:sz w:val="24"/>
                <w:szCs w:val="24"/>
              </w:rPr>
              <w:t xml:space="preserve"> "Мероприятия по охране окружающей среды"; </w:t>
            </w:r>
          </w:p>
          <w:p w14:paraId="18E21131" w14:textId="77777777" w:rsidR="003A3EE9" w:rsidRPr="003A3EE9" w:rsidRDefault="003A3EE9" w:rsidP="003A3EE9">
            <w:p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b/>
                <w:i/>
                <w:sz w:val="24"/>
                <w:szCs w:val="24"/>
              </w:rPr>
              <w:t>- раздел 7</w:t>
            </w:r>
            <w:r w:rsidRPr="003A3EE9">
              <w:rPr>
                <w:i/>
                <w:sz w:val="24"/>
                <w:szCs w:val="24"/>
              </w:rPr>
              <w:t xml:space="preserve"> "Мероприятия по обеспечению пожарной безопасности"; </w:t>
            </w:r>
          </w:p>
          <w:p w14:paraId="33BA519A" w14:textId="77777777" w:rsidR="003A3EE9" w:rsidRPr="003A3EE9" w:rsidRDefault="003A3EE9" w:rsidP="003A3EE9">
            <w:p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b/>
                <w:i/>
                <w:sz w:val="24"/>
                <w:szCs w:val="24"/>
              </w:rPr>
              <w:t>- раздел 8</w:t>
            </w:r>
            <w:r w:rsidRPr="003A3EE9">
              <w:rPr>
                <w:i/>
                <w:sz w:val="24"/>
                <w:szCs w:val="24"/>
              </w:rPr>
              <w:t xml:space="preserve"> "Требования к обеспечению безопасной эксплуатации линейного объекта"; </w:t>
            </w:r>
          </w:p>
          <w:p w14:paraId="0DD961C2" w14:textId="77777777" w:rsidR="003A3EE9" w:rsidRPr="003A3EE9" w:rsidRDefault="003A3EE9" w:rsidP="003A3EE9">
            <w:p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b/>
                <w:i/>
                <w:sz w:val="24"/>
                <w:szCs w:val="24"/>
              </w:rPr>
              <w:t xml:space="preserve">- раздел 9 </w:t>
            </w:r>
            <w:r w:rsidRPr="003A3EE9">
              <w:rPr>
                <w:i/>
                <w:sz w:val="24"/>
                <w:szCs w:val="24"/>
              </w:rPr>
              <w:t xml:space="preserve">"Смета на строительство, реконструкцию, капитальный ремонт, снос объекта капитального строительства"; </w:t>
            </w:r>
          </w:p>
          <w:p w14:paraId="6787F6A9" w14:textId="77777777" w:rsidR="003A3EE9" w:rsidRPr="003A3EE9" w:rsidRDefault="003A3EE9" w:rsidP="003A3EE9">
            <w:p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b/>
                <w:i/>
                <w:sz w:val="24"/>
                <w:szCs w:val="24"/>
              </w:rPr>
              <w:t>- раздел 10</w:t>
            </w:r>
            <w:r w:rsidRPr="003A3EE9">
              <w:rPr>
                <w:i/>
                <w:sz w:val="24"/>
                <w:szCs w:val="24"/>
              </w:rPr>
              <w:t xml:space="preserve"> "Иная документация в случаях, предусмотренных законодательными и иными нормативными правовыми актами Российской Федерации" (В данный раздел включаются все иные необходимые подразделы:</w:t>
            </w:r>
          </w:p>
          <w:p w14:paraId="660EB185" w14:textId="77777777" w:rsidR="003A3EE9" w:rsidRPr="003A3EE9" w:rsidRDefault="003A3EE9" w:rsidP="003A3EE9">
            <w:pPr>
              <w:pStyle w:val="ae"/>
              <w:numPr>
                <w:ilvl w:val="0"/>
                <w:numId w:val="21"/>
              </w:num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i/>
                <w:sz w:val="24"/>
                <w:szCs w:val="24"/>
              </w:rPr>
              <w:t>проект рекультивации земельного участка;</w:t>
            </w:r>
          </w:p>
          <w:p w14:paraId="5CBD2C62" w14:textId="77777777" w:rsidR="003A3EE9" w:rsidRPr="003A3EE9" w:rsidRDefault="003A3EE9" w:rsidP="003A3EE9">
            <w:pPr>
              <w:pStyle w:val="ae"/>
              <w:numPr>
                <w:ilvl w:val="0"/>
                <w:numId w:val="21"/>
              </w:num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i/>
                <w:sz w:val="24"/>
                <w:szCs w:val="24"/>
              </w:rPr>
              <w:t>землеустройство;</w:t>
            </w:r>
          </w:p>
          <w:p w14:paraId="605C891C" w14:textId="77777777" w:rsidR="003A3EE9" w:rsidRPr="003A3EE9" w:rsidRDefault="003A3EE9" w:rsidP="003A3EE9">
            <w:pPr>
              <w:pStyle w:val="ae"/>
              <w:numPr>
                <w:ilvl w:val="0"/>
                <w:numId w:val="21"/>
              </w:num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i/>
                <w:sz w:val="24"/>
                <w:szCs w:val="24"/>
              </w:rPr>
              <w:t>перечень мероприятий по гражданской обороне, мероприятий по предупреждению чрезвычайных ситуаций природного и техногенного характера, мероприятий по противодействию терроризму;</w:t>
            </w:r>
          </w:p>
          <w:p w14:paraId="5904EB62" w14:textId="77777777" w:rsidR="003A3EE9" w:rsidRPr="003A3EE9" w:rsidRDefault="003A3EE9" w:rsidP="003A3EE9">
            <w:pPr>
              <w:pStyle w:val="ae"/>
              <w:numPr>
                <w:ilvl w:val="0"/>
                <w:numId w:val="21"/>
              </w:num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i/>
                <w:sz w:val="24"/>
                <w:szCs w:val="24"/>
              </w:rPr>
              <w:t>автоматизация технологических процессов;</w:t>
            </w:r>
          </w:p>
          <w:p w14:paraId="2CC7043E" w14:textId="77777777" w:rsidR="003A3EE9" w:rsidRPr="003A3EE9" w:rsidRDefault="003A3EE9" w:rsidP="003A3EE9">
            <w:pPr>
              <w:pStyle w:val="ae"/>
              <w:numPr>
                <w:ilvl w:val="0"/>
                <w:numId w:val="21"/>
              </w:num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i/>
                <w:sz w:val="24"/>
                <w:szCs w:val="24"/>
              </w:rPr>
              <w:t>промышленная безопасность;</w:t>
            </w:r>
          </w:p>
          <w:p w14:paraId="69FA78BE" w14:textId="77777777" w:rsidR="003A3EE9" w:rsidRPr="003A3EE9" w:rsidRDefault="003A3EE9" w:rsidP="003A3EE9">
            <w:pPr>
              <w:pStyle w:val="ae"/>
              <w:numPr>
                <w:ilvl w:val="0"/>
                <w:numId w:val="21"/>
              </w:num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3A3EE9">
              <w:rPr>
                <w:i/>
                <w:sz w:val="24"/>
                <w:szCs w:val="24"/>
              </w:rPr>
              <w:t>расчет сроков эксплуатации проектируемого оборудования;</w:t>
            </w:r>
          </w:p>
          <w:p w14:paraId="48F6F008" w14:textId="77777777" w:rsidR="006A5F63" w:rsidRPr="006A5F63" w:rsidRDefault="006A5F63" w:rsidP="006A5F63">
            <w:pPr>
              <w:tabs>
                <w:tab w:val="num" w:pos="176"/>
                <w:tab w:val="left" w:pos="5009"/>
              </w:tabs>
              <w:jc w:val="both"/>
              <w:rPr>
                <w:i/>
                <w:sz w:val="24"/>
                <w:szCs w:val="24"/>
              </w:rPr>
            </w:pPr>
            <w:r w:rsidRPr="00A75FFD">
              <w:rPr>
                <w:i/>
                <w:sz w:val="24"/>
                <w:szCs w:val="24"/>
              </w:rPr>
              <w:t>При необходимости разработки других разделов согласовать с Заказчиком</w:t>
            </w:r>
          </w:p>
          <w:p w14:paraId="44634909" w14:textId="77777777" w:rsidR="00CC3684" w:rsidRPr="00AA1148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5</w:t>
            </w:r>
            <w:r w:rsidRPr="00AA1148">
              <w:rPr>
                <w:i/>
                <w:sz w:val="24"/>
                <w:szCs w:val="24"/>
              </w:rPr>
              <w:t>.</w:t>
            </w:r>
            <w:r w:rsidR="003A3EE9"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 xml:space="preserve">. </w:t>
            </w:r>
            <w:r w:rsidRPr="00183FD2">
              <w:rPr>
                <w:i/>
                <w:sz w:val="24"/>
                <w:szCs w:val="24"/>
              </w:rPr>
              <w:t>Состав разделов рабочей документации</w:t>
            </w:r>
            <w:r w:rsidRPr="00AA1148">
              <w:rPr>
                <w:i/>
                <w:sz w:val="24"/>
                <w:szCs w:val="24"/>
              </w:rPr>
              <w:t xml:space="preserve"> предусмотреть согласно ГОСТ 21.101-2020.</w:t>
            </w:r>
          </w:p>
          <w:p w14:paraId="2FF5A7DA" w14:textId="77777777" w:rsidR="00CC3684" w:rsidRPr="00AA1148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В составе рабочей документации отдельной книгой выпускаются:</w:t>
            </w:r>
          </w:p>
          <w:p w14:paraId="7E3517E7" w14:textId="77777777" w:rsidR="00CC3684" w:rsidRPr="00AA1148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>заказные спецификации на оборудование и материалы;</w:t>
            </w:r>
          </w:p>
          <w:p w14:paraId="55E30495" w14:textId="77777777" w:rsidR="00CC3684" w:rsidRPr="00AA1148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>опросные листы (технические задания);</w:t>
            </w:r>
          </w:p>
          <w:p w14:paraId="0133B827" w14:textId="77777777" w:rsidR="00CC3684" w:rsidRPr="00AA1148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 xml:space="preserve">технические требования на изготовление блочного, </w:t>
            </w:r>
            <w:proofErr w:type="spellStart"/>
            <w:r w:rsidRPr="00AA1148">
              <w:rPr>
                <w:i/>
                <w:sz w:val="24"/>
                <w:szCs w:val="24"/>
              </w:rPr>
              <w:t>нестандартизированного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 оборудования, металлопродукции, электрооборудования, системы КИП и А, прочей продукции;</w:t>
            </w:r>
          </w:p>
          <w:p w14:paraId="382C527C" w14:textId="77777777" w:rsidR="00CC3684" w:rsidRPr="00AA1148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i/>
                <w:sz w:val="24"/>
                <w:szCs w:val="24"/>
              </w:rPr>
              <w:tab/>
              <w:t>ведомости объемов работ с разделением на подобъекты в соответствии со спецификациями.</w:t>
            </w:r>
          </w:p>
          <w:p w14:paraId="1765403C" w14:textId="77777777" w:rsidR="00CC3684" w:rsidRPr="00AA1148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Данные документы должны быть разделены по видам продукции, техническому назначению и содержать основные технические характеристики.</w:t>
            </w:r>
          </w:p>
          <w:p w14:paraId="225DECEE" w14:textId="77777777" w:rsidR="00CC3684" w:rsidRPr="00AA1148" w:rsidRDefault="00CC3684" w:rsidP="0066205C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5</w:t>
            </w:r>
            <w:r w:rsidRPr="00AA1148">
              <w:rPr>
                <w:i/>
                <w:sz w:val="24"/>
                <w:szCs w:val="24"/>
              </w:rPr>
              <w:t>.</w:t>
            </w:r>
            <w:r w:rsidR="003A3EE9">
              <w:rPr>
                <w:i/>
                <w:sz w:val="24"/>
                <w:szCs w:val="24"/>
              </w:rPr>
              <w:t>3</w:t>
            </w:r>
            <w:r w:rsidRPr="00AA1148">
              <w:rPr>
                <w:i/>
                <w:sz w:val="24"/>
                <w:szCs w:val="24"/>
              </w:rPr>
              <w:t>. Подрядчик предоставляет Заказчику:</w:t>
            </w:r>
          </w:p>
          <w:p w14:paraId="0857239B" w14:textId="77777777" w:rsidR="00CC3684" w:rsidRPr="00AA1148" w:rsidRDefault="00A74D53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ПСД </w:t>
            </w:r>
            <w:r w:rsidR="00CC3684" w:rsidRPr="00AA1148">
              <w:rPr>
                <w:i/>
                <w:sz w:val="24"/>
                <w:szCs w:val="24"/>
              </w:rPr>
              <w:t xml:space="preserve">на бумажном носителе в 3-х экземплярах, на электронном носителе в формате текстовых, табличных и графических редакторов документов, а также в формате </w:t>
            </w:r>
            <w:r w:rsidR="00CC3684" w:rsidRPr="00AA1148">
              <w:rPr>
                <w:i/>
                <w:sz w:val="24"/>
                <w:szCs w:val="24"/>
                <w:lang w:val="en-US"/>
              </w:rPr>
              <w:t>PDF</w:t>
            </w:r>
            <w:r w:rsidR="00CC3684" w:rsidRPr="00AA1148">
              <w:rPr>
                <w:i/>
                <w:sz w:val="24"/>
                <w:szCs w:val="24"/>
              </w:rPr>
              <w:t xml:space="preserve"> в 1 экземпляре с описью документации;</w:t>
            </w:r>
          </w:p>
          <w:p w14:paraId="11FDAD2E" w14:textId="77777777" w:rsidR="00CC3684" w:rsidRPr="00AA1148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- сметную документацию на электронном носителе (в формате </w:t>
            </w:r>
            <w:r w:rsidRPr="00AA1148">
              <w:rPr>
                <w:i/>
                <w:sz w:val="24"/>
                <w:szCs w:val="24"/>
                <w:lang w:val="en-US"/>
              </w:rPr>
              <w:t>E</w:t>
            </w:r>
            <w:proofErr w:type="spellStart"/>
            <w:r w:rsidRPr="00AA1148">
              <w:rPr>
                <w:i/>
                <w:sz w:val="24"/>
                <w:szCs w:val="24"/>
              </w:rPr>
              <w:t>хсе</w:t>
            </w:r>
            <w:proofErr w:type="spellEnd"/>
            <w:r w:rsidRPr="00AA1148">
              <w:rPr>
                <w:i/>
                <w:sz w:val="24"/>
                <w:szCs w:val="24"/>
                <w:lang w:val="en-US"/>
              </w:rPr>
              <w:t>l</w:t>
            </w:r>
            <w:r w:rsidRPr="00AA1148">
              <w:rPr>
                <w:i/>
                <w:sz w:val="24"/>
                <w:szCs w:val="24"/>
              </w:rPr>
              <w:t xml:space="preserve"> и Гранд-Смета;</w:t>
            </w:r>
          </w:p>
          <w:p w14:paraId="4BE97635" w14:textId="77777777" w:rsidR="00CC3684" w:rsidRPr="00AA1148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-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комплексные инженерные изыскания в 1 экземпляре на бумажном носителе и в 1 экземпляре на электронном носителе.</w:t>
            </w:r>
          </w:p>
          <w:p w14:paraId="5668A772" w14:textId="77777777" w:rsidR="00CC3684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5</w:t>
            </w:r>
            <w:r w:rsidRPr="00AA1148">
              <w:rPr>
                <w:i/>
                <w:sz w:val="24"/>
                <w:szCs w:val="24"/>
              </w:rPr>
              <w:t>.</w:t>
            </w:r>
            <w:r w:rsidR="003A3EE9">
              <w:rPr>
                <w:i/>
                <w:sz w:val="24"/>
                <w:szCs w:val="24"/>
              </w:rPr>
              <w:t>4</w:t>
            </w:r>
            <w:r w:rsidRPr="00AA1148">
              <w:rPr>
                <w:i/>
                <w:sz w:val="24"/>
                <w:szCs w:val="24"/>
              </w:rPr>
              <w:t xml:space="preserve">. Предоставить картографические материалы в программном продукте </w:t>
            </w:r>
            <w:proofErr w:type="spellStart"/>
            <w:r w:rsidRPr="00AA1148">
              <w:rPr>
                <w:i/>
                <w:sz w:val="24"/>
                <w:szCs w:val="24"/>
                <w:lang w:val="en-US"/>
              </w:rPr>
              <w:t>AutoCad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  или </w:t>
            </w:r>
            <w:proofErr w:type="spellStart"/>
            <w:r w:rsidRPr="00AA1148">
              <w:rPr>
                <w:i/>
                <w:sz w:val="24"/>
                <w:szCs w:val="24"/>
                <w:lang w:val="en-US"/>
              </w:rPr>
              <w:t>Mapinfo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, в том числе изыскания в условной (локальной) системе координат АО «Белкамнефть» им. А.А. Волкова и в Балтийской системе </w:t>
            </w:r>
            <w:r w:rsidRPr="00AA1148">
              <w:rPr>
                <w:i/>
                <w:sz w:val="24"/>
                <w:szCs w:val="24"/>
              </w:rPr>
              <w:lastRenderedPageBreak/>
              <w:t>высот</w:t>
            </w:r>
            <w:r>
              <w:rPr>
                <w:i/>
                <w:sz w:val="24"/>
                <w:szCs w:val="24"/>
              </w:rPr>
              <w:t>.</w:t>
            </w:r>
          </w:p>
          <w:p w14:paraId="07EC923D" w14:textId="77777777" w:rsidR="00CC3684" w:rsidRPr="00AA1148" w:rsidRDefault="00CC3684" w:rsidP="003A3EE9">
            <w:pPr>
              <w:jc w:val="both"/>
              <w:rPr>
                <w:i/>
                <w:sz w:val="24"/>
                <w:szCs w:val="24"/>
              </w:rPr>
            </w:pPr>
            <w:r w:rsidRPr="00111C3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5</w:t>
            </w:r>
            <w:r w:rsidRPr="00111C3C">
              <w:rPr>
                <w:i/>
                <w:sz w:val="24"/>
                <w:szCs w:val="24"/>
              </w:rPr>
              <w:t>.</w:t>
            </w:r>
            <w:r w:rsidR="003A3EE9">
              <w:rPr>
                <w:i/>
                <w:sz w:val="24"/>
                <w:szCs w:val="24"/>
              </w:rPr>
              <w:t>5</w:t>
            </w:r>
            <w:r w:rsidRPr="00111C3C">
              <w:rPr>
                <w:i/>
                <w:sz w:val="24"/>
                <w:szCs w:val="24"/>
              </w:rPr>
              <w:t xml:space="preserve">. При разработке графических материалов проектно-изыскательской документации в формате </w:t>
            </w:r>
            <w:proofErr w:type="spellStart"/>
            <w:r w:rsidRPr="00111C3C">
              <w:rPr>
                <w:i/>
                <w:sz w:val="24"/>
                <w:szCs w:val="24"/>
              </w:rPr>
              <w:t>dwg</w:t>
            </w:r>
            <w:proofErr w:type="spellEnd"/>
            <w:r w:rsidRPr="00111C3C">
              <w:rPr>
                <w:i/>
                <w:sz w:val="24"/>
                <w:szCs w:val="24"/>
              </w:rPr>
              <w:t xml:space="preserve"> использовать стандартные шрифты </w:t>
            </w:r>
            <w:proofErr w:type="spellStart"/>
            <w:r w:rsidRPr="00111C3C">
              <w:rPr>
                <w:i/>
                <w:sz w:val="24"/>
                <w:szCs w:val="24"/>
              </w:rPr>
              <w:t>AutoCAD</w:t>
            </w:r>
            <w:proofErr w:type="spellEnd"/>
            <w:r w:rsidRPr="00111C3C">
              <w:rPr>
                <w:i/>
                <w:sz w:val="24"/>
                <w:szCs w:val="24"/>
              </w:rPr>
              <w:t>.</w:t>
            </w:r>
          </w:p>
        </w:tc>
      </w:tr>
      <w:tr w:rsidR="00CC3684" w:rsidRPr="00AA1148" w14:paraId="5BB22284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C649D" w14:textId="77777777" w:rsidR="00CC3684" w:rsidRPr="00AA1148" w:rsidRDefault="00CC3684" w:rsidP="0066205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>
              <w:rPr>
                <w:b/>
                <w:sz w:val="24"/>
                <w:szCs w:val="24"/>
              </w:rPr>
              <w:t>6</w:t>
            </w:r>
            <w:r w:rsidRPr="00AA1148">
              <w:rPr>
                <w:b/>
                <w:sz w:val="24"/>
                <w:szCs w:val="24"/>
              </w:rPr>
              <w:t>. Особые условия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C812D" w14:textId="77777777" w:rsidR="00CC3684" w:rsidRPr="00AA1148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.1. Исходные данные предоставляет Заказчик. В случае отсутствия у Заказчика возможности предоставления запрашиваемых данных, Подрядчик самостоятельно проводит необходимые расчеты, исследования, либо использует справочные данные.</w:t>
            </w:r>
          </w:p>
          <w:p w14:paraId="05F46049" w14:textId="77777777" w:rsidR="00CC3684" w:rsidRPr="00AA1148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.2. Исходные данные от сторонних организаций получает Подрядчик.</w:t>
            </w:r>
          </w:p>
          <w:p w14:paraId="0B1E93B2" w14:textId="77777777" w:rsidR="00CC3684" w:rsidRPr="00AA1148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.3. Проектные решения предварительно согласовать с Заказчиком.</w:t>
            </w:r>
          </w:p>
          <w:p w14:paraId="2F14D437" w14:textId="77777777" w:rsidR="00CC3684" w:rsidRPr="00C947B6" w:rsidRDefault="00CC3684" w:rsidP="0066205C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0C41FB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0C41FB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4</w:t>
            </w:r>
            <w:r w:rsidRPr="000C41FB">
              <w:rPr>
                <w:i/>
                <w:sz w:val="24"/>
                <w:szCs w:val="24"/>
              </w:rPr>
              <w:t xml:space="preserve">. </w:t>
            </w:r>
            <w:r w:rsidR="003A3E52" w:rsidRPr="00AA1148">
              <w:rPr>
                <w:i/>
                <w:iCs/>
                <w:sz w:val="24"/>
                <w:szCs w:val="24"/>
              </w:rPr>
              <w:t xml:space="preserve">Инженерные изыскания: геодезические, геологические, гидрометеорологические, экологические, </w:t>
            </w:r>
            <w:r w:rsidR="003A3E52" w:rsidRPr="003B12A3">
              <w:rPr>
                <w:i/>
                <w:sz w:val="24"/>
                <w:szCs w:val="24"/>
              </w:rPr>
              <w:t>археологические исследования для определения наличия объектов историко-культурного наследия (при необходимости)</w:t>
            </w:r>
            <w:r w:rsidR="003A3E52" w:rsidRPr="003B12A3">
              <w:rPr>
                <w:i/>
                <w:iCs/>
                <w:sz w:val="24"/>
                <w:szCs w:val="24"/>
              </w:rPr>
              <w:t>, выполняет Подрядчик.</w:t>
            </w:r>
          </w:p>
          <w:p w14:paraId="4D1E1B2F" w14:textId="77777777" w:rsidR="003A3E52" w:rsidRDefault="00CC3684" w:rsidP="003A3E52">
            <w:pPr>
              <w:ind w:firstLine="317"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iCs/>
                <w:sz w:val="24"/>
                <w:szCs w:val="24"/>
              </w:rPr>
              <w:t xml:space="preserve">Перед началом выполнения комплекса инженерных изысканий согласовывать с Заказчиком Техническое задание и программу на производство работ, с обязательным выездом на место работ и подписанием акта полевого контроля. Объём инженерных изысканий должен удовлетворять требованиям действующего законодательства РФ и действующих нормативных документов РФ в области строительства и проектирования. </w:t>
            </w:r>
            <w:r w:rsidRPr="00AA1148">
              <w:rPr>
                <w:i/>
                <w:sz w:val="24"/>
                <w:szCs w:val="24"/>
              </w:rPr>
              <w:t xml:space="preserve">Геодезические изыскания выполнить в условной (локальной) системе координат АО «Белкамнефть» им. А.А. Волкова, Балтийская система высот. </w:t>
            </w:r>
            <w:r w:rsidRPr="00AA1148">
              <w:rPr>
                <w:i/>
                <w:iCs/>
                <w:sz w:val="24"/>
                <w:szCs w:val="24"/>
              </w:rPr>
              <w:t xml:space="preserve">Материалы изысканий согласовать с Заказчиком. </w:t>
            </w:r>
            <w:r w:rsidRPr="00AA1148">
              <w:rPr>
                <w:i/>
                <w:sz w:val="24"/>
                <w:szCs w:val="24"/>
              </w:rPr>
              <w:t>Опорную Геодезическую сеть закрепить пунктами долговременного закрепления в соответствии с СП 47.13330.2016.</w:t>
            </w:r>
          </w:p>
          <w:p w14:paraId="1705AA10" w14:textId="77777777" w:rsidR="003A3E52" w:rsidRPr="003B12A3" w:rsidRDefault="003A3E52" w:rsidP="003A3E52">
            <w:pPr>
              <w:ind w:firstLine="317"/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iCs/>
                <w:sz w:val="24"/>
                <w:szCs w:val="24"/>
              </w:rPr>
              <w:t xml:space="preserve">Перед началом выполнения работ по археологическому исследованию территории запросить информацию от уполномоченного органа власти о необходимости выполнения такого исследования. По результатам </w:t>
            </w:r>
            <w:r w:rsidRPr="003B12A3">
              <w:rPr>
                <w:i/>
                <w:sz w:val="24"/>
                <w:szCs w:val="24"/>
              </w:rPr>
              <w:t xml:space="preserve">археологических исследований </w:t>
            </w:r>
            <w:r w:rsidRPr="003B12A3">
              <w:rPr>
                <w:i/>
                <w:iCs/>
                <w:sz w:val="24"/>
                <w:szCs w:val="24"/>
              </w:rPr>
              <w:t>Подрядчик</w:t>
            </w:r>
            <w:r w:rsidRPr="003B12A3">
              <w:rPr>
                <w:i/>
                <w:sz w:val="24"/>
                <w:szCs w:val="24"/>
              </w:rPr>
              <w:t xml:space="preserve"> проводит государственную историко-культурную экспертизу.</w:t>
            </w:r>
          </w:p>
          <w:p w14:paraId="4F59EAA6" w14:textId="77777777" w:rsidR="00CC3684" w:rsidRPr="00AA1148" w:rsidRDefault="00CC3684" w:rsidP="003A3E52">
            <w:pPr>
              <w:jc w:val="both"/>
              <w:rPr>
                <w:i/>
                <w:sz w:val="24"/>
                <w:szCs w:val="24"/>
              </w:rPr>
            </w:pPr>
            <w:r w:rsidRPr="003B12A3">
              <w:rPr>
                <w:i/>
                <w:sz w:val="24"/>
                <w:szCs w:val="24"/>
              </w:rPr>
              <w:t>26.5. Дополнительные проектные</w:t>
            </w:r>
            <w:r w:rsidRPr="00AA1148">
              <w:rPr>
                <w:i/>
                <w:sz w:val="24"/>
                <w:szCs w:val="24"/>
              </w:rPr>
              <w:t xml:space="preserve"> работы, необходимость выполнения которых возникает в ходе проектирования, выполнять по дополнительному соглашению на основании дополнительного задания.</w:t>
            </w:r>
          </w:p>
          <w:p w14:paraId="478BBD0B" w14:textId="77777777" w:rsidR="00CC3684" w:rsidRDefault="00CC3684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 Не являются дополнительными работами изменения ранее принятых проектных решений целью которых является изменение или получение исходно-разрешительной документации, связанной с выявленными в процессе проектирования и/или анализа исходно-разрешительной документации ограничениями.</w:t>
            </w:r>
          </w:p>
          <w:p w14:paraId="56E0278F" w14:textId="77777777" w:rsidR="003A3E52" w:rsidRPr="00AA1148" w:rsidRDefault="003A3E52" w:rsidP="0066205C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26.7.</w:t>
            </w:r>
            <w:r w:rsidR="003B12A3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При проведении экспертизы проектной документации Заявителем выступает Подрядчик (по доверенности от Заказчика), оплата экспертиз лежит на Заказчике. Подрядчик подает документы в экспертизу, проводит техническое сопровождение проектной документации (или ее частей) и инженерных изысканий до получения положительного заключения экспертизы.</w:t>
            </w:r>
          </w:p>
          <w:p w14:paraId="705A8D9C" w14:textId="77777777" w:rsidR="00CC3684" w:rsidRDefault="00CC3684" w:rsidP="0066205C">
            <w:pPr>
              <w:tabs>
                <w:tab w:val="num" w:pos="176"/>
              </w:tabs>
              <w:jc w:val="both"/>
              <w:rPr>
                <w:i/>
                <w:iCs/>
                <w:sz w:val="24"/>
                <w:szCs w:val="24"/>
              </w:rPr>
            </w:pPr>
            <w:r w:rsidRPr="00AA1148">
              <w:rPr>
                <w:i/>
                <w:iCs/>
                <w:sz w:val="24"/>
                <w:szCs w:val="24"/>
              </w:rPr>
              <w:t>2</w:t>
            </w:r>
            <w:r>
              <w:rPr>
                <w:i/>
                <w:iCs/>
                <w:sz w:val="24"/>
                <w:szCs w:val="24"/>
              </w:rPr>
              <w:t>6</w:t>
            </w:r>
            <w:r w:rsidRPr="00AA1148">
              <w:rPr>
                <w:i/>
                <w:iCs/>
                <w:sz w:val="24"/>
                <w:szCs w:val="24"/>
              </w:rPr>
              <w:t>.</w:t>
            </w:r>
            <w:r w:rsidR="003A3E52">
              <w:rPr>
                <w:i/>
                <w:iCs/>
                <w:sz w:val="24"/>
                <w:szCs w:val="24"/>
              </w:rPr>
              <w:t>8</w:t>
            </w:r>
            <w:r w:rsidRPr="00AA1148">
              <w:rPr>
                <w:i/>
                <w:iCs/>
                <w:sz w:val="24"/>
                <w:szCs w:val="24"/>
              </w:rPr>
              <w:t xml:space="preserve">. </w:t>
            </w:r>
            <w:r w:rsidRPr="00AA1148">
              <w:rPr>
                <w:bCs/>
                <w:i/>
                <w:iCs/>
                <w:sz w:val="24"/>
                <w:szCs w:val="24"/>
              </w:rPr>
              <w:t>Процедуру получения Технических условий</w:t>
            </w:r>
            <w:r w:rsidRPr="00AA1148">
              <w:rPr>
                <w:i/>
                <w:iCs/>
                <w:sz w:val="24"/>
                <w:szCs w:val="24"/>
              </w:rPr>
              <w:t xml:space="preserve"> от сторонних организаций при пересечении или параллельном следовании проектируемых коммуникаций, примыкания к существующим </w:t>
            </w:r>
            <w:r w:rsidRPr="00AA1148">
              <w:rPr>
                <w:i/>
                <w:iCs/>
                <w:sz w:val="24"/>
                <w:szCs w:val="24"/>
              </w:rPr>
              <w:lastRenderedPageBreak/>
              <w:t>автодорогам, а также согласование проектных решений со сторонними организациями выполняет Подрядчик. Оплату за выдачу ТУ и согласований при необходимости производит Подрядчик.</w:t>
            </w:r>
          </w:p>
          <w:p w14:paraId="5CF792C1" w14:textId="77777777" w:rsidR="00CC3684" w:rsidRPr="00AA1148" w:rsidRDefault="00CC3684" w:rsidP="0066205C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</w:t>
            </w:r>
            <w:r w:rsidR="00A96C84">
              <w:rPr>
                <w:i/>
                <w:sz w:val="24"/>
                <w:szCs w:val="24"/>
              </w:rPr>
              <w:t>9</w:t>
            </w:r>
            <w:r w:rsidRPr="00AA1148">
              <w:rPr>
                <w:i/>
                <w:sz w:val="24"/>
                <w:szCs w:val="24"/>
              </w:rPr>
              <w:t>. 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согласовывать их с Заказчиком.</w:t>
            </w:r>
          </w:p>
          <w:p w14:paraId="20C5E456" w14:textId="77777777" w:rsidR="00CC3684" w:rsidRPr="00AA1148" w:rsidRDefault="00CC3684" w:rsidP="0066205C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.1</w:t>
            </w:r>
            <w:r w:rsidR="00A96C84">
              <w:rPr>
                <w:i/>
                <w:sz w:val="24"/>
                <w:szCs w:val="24"/>
              </w:rPr>
              <w:t>0</w:t>
            </w:r>
            <w:r w:rsidRPr="00AA1148">
              <w:rPr>
                <w:i/>
                <w:sz w:val="24"/>
                <w:szCs w:val="24"/>
              </w:rPr>
              <w:t>. Согласование с землепользователями разделов проектной документации, содержащей проектные решения рекультивации земель, лежит на Подрядчике.</w:t>
            </w:r>
          </w:p>
          <w:p w14:paraId="62D57222" w14:textId="77777777" w:rsidR="00CC3684" w:rsidRPr="00AA1148" w:rsidRDefault="00CC3684" w:rsidP="0066205C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.1</w:t>
            </w:r>
            <w:r w:rsidR="00A96C84">
              <w:rPr>
                <w:i/>
                <w:sz w:val="24"/>
                <w:szCs w:val="24"/>
              </w:rPr>
              <w:t>1</w:t>
            </w:r>
            <w:r w:rsidRPr="00AA1148">
              <w:rPr>
                <w:i/>
                <w:sz w:val="24"/>
                <w:szCs w:val="24"/>
              </w:rPr>
              <w:t xml:space="preserve">. Углы поворота трассы линейного объекта и характерные точки должны быть </w:t>
            </w:r>
            <w:proofErr w:type="spellStart"/>
            <w:r w:rsidRPr="00AA1148">
              <w:rPr>
                <w:i/>
                <w:sz w:val="24"/>
                <w:szCs w:val="24"/>
              </w:rPr>
              <w:t>закоординированы</w:t>
            </w:r>
            <w:proofErr w:type="spellEnd"/>
            <w:r w:rsidRPr="00AA1148">
              <w:rPr>
                <w:i/>
                <w:sz w:val="24"/>
                <w:szCs w:val="24"/>
              </w:rPr>
              <w:t xml:space="preserve"> в рабочей документации</w:t>
            </w:r>
          </w:p>
          <w:p w14:paraId="318879B7" w14:textId="77777777" w:rsidR="00CC3684" w:rsidRPr="00AA1148" w:rsidRDefault="00CC3684" w:rsidP="003A3E52">
            <w:pPr>
              <w:keepLines/>
              <w:jc w:val="both"/>
              <w:rPr>
                <w:bCs/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>.1</w:t>
            </w:r>
            <w:r w:rsidR="00A96C84">
              <w:rPr>
                <w:i/>
                <w:sz w:val="24"/>
                <w:szCs w:val="24"/>
              </w:rPr>
              <w:t>2</w:t>
            </w:r>
            <w:r w:rsidRPr="00AA1148">
              <w:rPr>
                <w:i/>
                <w:sz w:val="24"/>
                <w:szCs w:val="24"/>
              </w:rPr>
              <w:t xml:space="preserve">. </w:t>
            </w:r>
            <w:r w:rsidRPr="00AA1148">
              <w:rPr>
                <w:i/>
                <w:color w:val="000000" w:themeColor="text1"/>
                <w:sz w:val="24"/>
                <w:szCs w:val="24"/>
              </w:rPr>
              <w:t xml:space="preserve">Подрядная организация несет ответственность                   за соблюдения сроков выполнения работ. При нарушении сроков выполнения работ </w:t>
            </w:r>
            <w:r w:rsidRPr="00AA1148">
              <w:rPr>
                <w:bCs/>
                <w:i/>
                <w:sz w:val="24"/>
                <w:szCs w:val="24"/>
              </w:rPr>
              <w:t xml:space="preserve">Заказчик вправе применить к Подрядчику штрафные санкции, указанные в </w:t>
            </w:r>
            <w:r w:rsidR="00F734D1">
              <w:rPr>
                <w:bCs/>
                <w:i/>
                <w:sz w:val="24"/>
                <w:szCs w:val="24"/>
              </w:rPr>
              <w:t>Д</w:t>
            </w:r>
            <w:r w:rsidRPr="00AA1148">
              <w:rPr>
                <w:bCs/>
                <w:i/>
                <w:sz w:val="24"/>
                <w:szCs w:val="24"/>
              </w:rPr>
              <w:t>оговоре.</w:t>
            </w:r>
          </w:p>
        </w:tc>
      </w:tr>
    </w:tbl>
    <w:p w14:paraId="5BE31544" w14:textId="77777777" w:rsidR="00FE05E9" w:rsidRPr="00FE05E9" w:rsidRDefault="00FE05E9" w:rsidP="00FE05E9">
      <w:pPr>
        <w:tabs>
          <w:tab w:val="left" w:pos="4445"/>
        </w:tabs>
        <w:rPr>
          <w:sz w:val="24"/>
          <w:szCs w:val="24"/>
        </w:rPr>
      </w:pPr>
    </w:p>
    <w:p w14:paraId="31B3C073" w14:textId="77777777" w:rsidR="00FE05E9" w:rsidRPr="00FE05E9" w:rsidRDefault="00FE05E9" w:rsidP="00FE05E9">
      <w:pPr>
        <w:rPr>
          <w:sz w:val="24"/>
          <w:szCs w:val="24"/>
        </w:rPr>
      </w:pPr>
    </w:p>
    <w:p w14:paraId="57EAC116" w14:textId="77777777" w:rsidR="00FE05E9" w:rsidRPr="00FE05E9" w:rsidRDefault="00FE05E9" w:rsidP="00FE05E9">
      <w:pPr>
        <w:rPr>
          <w:sz w:val="24"/>
          <w:szCs w:val="24"/>
        </w:rPr>
      </w:pPr>
    </w:p>
    <w:p w14:paraId="63FE4381" w14:textId="77777777" w:rsidR="00FE05E9" w:rsidRPr="00FE05E9" w:rsidRDefault="00FE05E9" w:rsidP="00FE05E9">
      <w:pPr>
        <w:rPr>
          <w:sz w:val="24"/>
          <w:szCs w:val="24"/>
        </w:rPr>
      </w:pPr>
    </w:p>
    <w:p w14:paraId="2C7095E3" w14:textId="77777777" w:rsidR="00FE05E9" w:rsidRPr="00FE05E9" w:rsidRDefault="00FE05E9" w:rsidP="00FE05E9">
      <w:pPr>
        <w:rPr>
          <w:sz w:val="24"/>
          <w:szCs w:val="24"/>
        </w:rPr>
      </w:pPr>
    </w:p>
    <w:p w14:paraId="76330020" w14:textId="77777777" w:rsidR="00FE05E9" w:rsidRPr="00FE05E9" w:rsidRDefault="00FE05E9" w:rsidP="00FE05E9">
      <w:pPr>
        <w:rPr>
          <w:sz w:val="24"/>
          <w:szCs w:val="24"/>
        </w:rPr>
      </w:pPr>
    </w:p>
    <w:p w14:paraId="1D98C396" w14:textId="77777777" w:rsidR="00FE05E9" w:rsidRPr="00FE05E9" w:rsidRDefault="00FE05E9" w:rsidP="00FE05E9">
      <w:pPr>
        <w:rPr>
          <w:sz w:val="24"/>
          <w:szCs w:val="24"/>
        </w:rPr>
      </w:pPr>
    </w:p>
    <w:sectPr w:rsidR="00FE05E9" w:rsidRPr="00FE05E9" w:rsidSect="00EA08D2">
      <w:pgSz w:w="11906" w:h="16838" w:code="9"/>
      <w:pgMar w:top="284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86FEE" w14:textId="77777777" w:rsidR="000F5A18" w:rsidRDefault="000F5A18">
      <w:r>
        <w:separator/>
      </w:r>
    </w:p>
  </w:endnote>
  <w:endnote w:type="continuationSeparator" w:id="0">
    <w:p w14:paraId="06B7C46A" w14:textId="77777777" w:rsidR="000F5A18" w:rsidRDefault="000F5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423FE" w14:textId="77777777" w:rsidR="000F5A18" w:rsidRDefault="000F5A18">
      <w:r>
        <w:separator/>
      </w:r>
    </w:p>
  </w:footnote>
  <w:footnote w:type="continuationSeparator" w:id="0">
    <w:p w14:paraId="3C9ECA54" w14:textId="77777777" w:rsidR="000F5A18" w:rsidRDefault="000F5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133"/>
    <w:multiLevelType w:val="hybridMultilevel"/>
    <w:tmpl w:val="A740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B063A"/>
    <w:multiLevelType w:val="hybridMultilevel"/>
    <w:tmpl w:val="F39E8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54643"/>
    <w:multiLevelType w:val="hybridMultilevel"/>
    <w:tmpl w:val="6868EB56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FF9435C"/>
    <w:multiLevelType w:val="hybridMultilevel"/>
    <w:tmpl w:val="F592A9F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B52C6"/>
    <w:multiLevelType w:val="hybridMultilevel"/>
    <w:tmpl w:val="8E501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D39BD"/>
    <w:multiLevelType w:val="hybridMultilevel"/>
    <w:tmpl w:val="804C77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10176"/>
    <w:multiLevelType w:val="hybridMultilevel"/>
    <w:tmpl w:val="7E74B5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534A5"/>
    <w:multiLevelType w:val="hybridMultilevel"/>
    <w:tmpl w:val="90348A70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D4E06"/>
    <w:multiLevelType w:val="hybridMultilevel"/>
    <w:tmpl w:val="10921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756D5"/>
    <w:multiLevelType w:val="hybridMultilevel"/>
    <w:tmpl w:val="D534AE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A678B"/>
    <w:multiLevelType w:val="hybridMultilevel"/>
    <w:tmpl w:val="786EAE04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42A86A62"/>
    <w:multiLevelType w:val="hybridMultilevel"/>
    <w:tmpl w:val="AA1C75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50159"/>
    <w:multiLevelType w:val="hybridMultilevel"/>
    <w:tmpl w:val="1DD856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121DD"/>
    <w:multiLevelType w:val="hybridMultilevel"/>
    <w:tmpl w:val="9C8C54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2129E0"/>
    <w:multiLevelType w:val="hybridMultilevel"/>
    <w:tmpl w:val="B6A6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17F2E"/>
    <w:multiLevelType w:val="hybridMultilevel"/>
    <w:tmpl w:val="253A8B64"/>
    <w:lvl w:ilvl="0" w:tplc="E2FA11A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05A1E"/>
    <w:multiLevelType w:val="hybridMultilevel"/>
    <w:tmpl w:val="4106F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D53DC1"/>
    <w:multiLevelType w:val="hybridMultilevel"/>
    <w:tmpl w:val="9016250A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369A5"/>
    <w:multiLevelType w:val="hybridMultilevel"/>
    <w:tmpl w:val="43B261C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9" w15:restartNumberingAfterBreak="0">
    <w:nsid w:val="6F5F6DAA"/>
    <w:multiLevelType w:val="hybridMultilevel"/>
    <w:tmpl w:val="AAD074E2"/>
    <w:lvl w:ilvl="0" w:tplc="94D8BD4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6E32F68"/>
    <w:multiLevelType w:val="multilevel"/>
    <w:tmpl w:val="CCA45A96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9"/>
  </w:num>
  <w:num w:numId="5">
    <w:abstractNumId w:val="13"/>
  </w:num>
  <w:num w:numId="6">
    <w:abstractNumId w:val="2"/>
  </w:num>
  <w:num w:numId="7">
    <w:abstractNumId w:val="6"/>
  </w:num>
  <w:num w:numId="8">
    <w:abstractNumId w:val="5"/>
  </w:num>
  <w:num w:numId="9">
    <w:abstractNumId w:val="15"/>
  </w:num>
  <w:num w:numId="10">
    <w:abstractNumId w:val="19"/>
  </w:num>
  <w:num w:numId="11">
    <w:abstractNumId w:val="11"/>
  </w:num>
  <w:num w:numId="12">
    <w:abstractNumId w:val="12"/>
  </w:num>
  <w:num w:numId="13">
    <w:abstractNumId w:val="17"/>
  </w:num>
  <w:num w:numId="14">
    <w:abstractNumId w:val="7"/>
  </w:num>
  <w:num w:numId="15">
    <w:abstractNumId w:val="3"/>
  </w:num>
  <w:num w:numId="16">
    <w:abstractNumId w:val="18"/>
  </w:num>
  <w:num w:numId="17">
    <w:abstractNumId w:val="10"/>
  </w:num>
  <w:num w:numId="18">
    <w:abstractNumId w:val="4"/>
  </w:num>
  <w:num w:numId="19">
    <w:abstractNumId w:val="8"/>
  </w:num>
  <w:num w:numId="20">
    <w:abstractNumId w:val="20"/>
  </w:num>
  <w:num w:numId="2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DE5"/>
    <w:rsid w:val="00001AEF"/>
    <w:rsid w:val="000031D7"/>
    <w:rsid w:val="00004FFC"/>
    <w:rsid w:val="00006661"/>
    <w:rsid w:val="00011B06"/>
    <w:rsid w:val="000135AA"/>
    <w:rsid w:val="000140C2"/>
    <w:rsid w:val="000144CC"/>
    <w:rsid w:val="0001545D"/>
    <w:rsid w:val="00015E07"/>
    <w:rsid w:val="00022006"/>
    <w:rsid w:val="0002201B"/>
    <w:rsid w:val="00023241"/>
    <w:rsid w:val="00023390"/>
    <w:rsid w:val="00025A20"/>
    <w:rsid w:val="00030AED"/>
    <w:rsid w:val="000328FD"/>
    <w:rsid w:val="000346EC"/>
    <w:rsid w:val="00035E12"/>
    <w:rsid w:val="00036150"/>
    <w:rsid w:val="00040069"/>
    <w:rsid w:val="000406A1"/>
    <w:rsid w:val="00040FEF"/>
    <w:rsid w:val="00044E01"/>
    <w:rsid w:val="00046759"/>
    <w:rsid w:val="00050D7B"/>
    <w:rsid w:val="00052F95"/>
    <w:rsid w:val="000551C0"/>
    <w:rsid w:val="000567EF"/>
    <w:rsid w:val="000567FB"/>
    <w:rsid w:val="00057A74"/>
    <w:rsid w:val="000600DE"/>
    <w:rsid w:val="000629B0"/>
    <w:rsid w:val="000636AD"/>
    <w:rsid w:val="00065E22"/>
    <w:rsid w:val="00066B2D"/>
    <w:rsid w:val="00070734"/>
    <w:rsid w:val="00070CB6"/>
    <w:rsid w:val="00075F94"/>
    <w:rsid w:val="00076A9C"/>
    <w:rsid w:val="00081CBA"/>
    <w:rsid w:val="000851E2"/>
    <w:rsid w:val="00086F8A"/>
    <w:rsid w:val="000907B6"/>
    <w:rsid w:val="000925AC"/>
    <w:rsid w:val="00094645"/>
    <w:rsid w:val="0009483E"/>
    <w:rsid w:val="00096526"/>
    <w:rsid w:val="00097A43"/>
    <w:rsid w:val="000A2A43"/>
    <w:rsid w:val="000A5F52"/>
    <w:rsid w:val="000B124B"/>
    <w:rsid w:val="000B131D"/>
    <w:rsid w:val="000B68A5"/>
    <w:rsid w:val="000B6EEF"/>
    <w:rsid w:val="000B7659"/>
    <w:rsid w:val="000C1D7D"/>
    <w:rsid w:val="000C41B0"/>
    <w:rsid w:val="000C64C6"/>
    <w:rsid w:val="000C6D63"/>
    <w:rsid w:val="000C7811"/>
    <w:rsid w:val="000D0913"/>
    <w:rsid w:val="000D219C"/>
    <w:rsid w:val="000D2F84"/>
    <w:rsid w:val="000D3E1D"/>
    <w:rsid w:val="000D4BBA"/>
    <w:rsid w:val="000D7B42"/>
    <w:rsid w:val="000E23A7"/>
    <w:rsid w:val="000E34FF"/>
    <w:rsid w:val="000E3632"/>
    <w:rsid w:val="000E4417"/>
    <w:rsid w:val="000E5A2F"/>
    <w:rsid w:val="000E7FFB"/>
    <w:rsid w:val="000F03C4"/>
    <w:rsid w:val="000F34B8"/>
    <w:rsid w:val="000F4249"/>
    <w:rsid w:val="000F5A18"/>
    <w:rsid w:val="0010196B"/>
    <w:rsid w:val="001040EE"/>
    <w:rsid w:val="00106088"/>
    <w:rsid w:val="001071B2"/>
    <w:rsid w:val="00107EC3"/>
    <w:rsid w:val="001116B1"/>
    <w:rsid w:val="00111D34"/>
    <w:rsid w:val="00112878"/>
    <w:rsid w:val="0011302D"/>
    <w:rsid w:val="00114F1D"/>
    <w:rsid w:val="00114F9B"/>
    <w:rsid w:val="001205EA"/>
    <w:rsid w:val="001217D2"/>
    <w:rsid w:val="0012234F"/>
    <w:rsid w:val="00122A8F"/>
    <w:rsid w:val="00124391"/>
    <w:rsid w:val="001249A4"/>
    <w:rsid w:val="001249C1"/>
    <w:rsid w:val="00125C7B"/>
    <w:rsid w:val="0013000F"/>
    <w:rsid w:val="001302A9"/>
    <w:rsid w:val="00130E07"/>
    <w:rsid w:val="001312F2"/>
    <w:rsid w:val="001318B2"/>
    <w:rsid w:val="00134231"/>
    <w:rsid w:val="00135DC0"/>
    <w:rsid w:val="00136801"/>
    <w:rsid w:val="00137603"/>
    <w:rsid w:val="00141267"/>
    <w:rsid w:val="00141442"/>
    <w:rsid w:val="00141709"/>
    <w:rsid w:val="001426FB"/>
    <w:rsid w:val="00142E81"/>
    <w:rsid w:val="001430D5"/>
    <w:rsid w:val="00144C01"/>
    <w:rsid w:val="00144C33"/>
    <w:rsid w:val="0014630A"/>
    <w:rsid w:val="001506F8"/>
    <w:rsid w:val="00152E56"/>
    <w:rsid w:val="00154EB2"/>
    <w:rsid w:val="001566F1"/>
    <w:rsid w:val="0015783F"/>
    <w:rsid w:val="00160194"/>
    <w:rsid w:val="001611B2"/>
    <w:rsid w:val="00161818"/>
    <w:rsid w:val="001625BF"/>
    <w:rsid w:val="00164A78"/>
    <w:rsid w:val="001657E8"/>
    <w:rsid w:val="00165DC9"/>
    <w:rsid w:val="0016700D"/>
    <w:rsid w:val="00170C52"/>
    <w:rsid w:val="001713ED"/>
    <w:rsid w:val="00175304"/>
    <w:rsid w:val="00175932"/>
    <w:rsid w:val="001760FB"/>
    <w:rsid w:val="001764BF"/>
    <w:rsid w:val="00176901"/>
    <w:rsid w:val="00177C22"/>
    <w:rsid w:val="00183FD2"/>
    <w:rsid w:val="0018511D"/>
    <w:rsid w:val="0018615E"/>
    <w:rsid w:val="00186C8B"/>
    <w:rsid w:val="001878FF"/>
    <w:rsid w:val="001902CF"/>
    <w:rsid w:val="001912F6"/>
    <w:rsid w:val="0019253A"/>
    <w:rsid w:val="00192AB1"/>
    <w:rsid w:val="00194399"/>
    <w:rsid w:val="001955E7"/>
    <w:rsid w:val="0019605E"/>
    <w:rsid w:val="00196279"/>
    <w:rsid w:val="001964F7"/>
    <w:rsid w:val="00197F62"/>
    <w:rsid w:val="001A0E11"/>
    <w:rsid w:val="001A111C"/>
    <w:rsid w:val="001A14D3"/>
    <w:rsid w:val="001A1B11"/>
    <w:rsid w:val="001A3024"/>
    <w:rsid w:val="001A36ED"/>
    <w:rsid w:val="001B0227"/>
    <w:rsid w:val="001B2E35"/>
    <w:rsid w:val="001B3D7C"/>
    <w:rsid w:val="001B5EB4"/>
    <w:rsid w:val="001C0F5E"/>
    <w:rsid w:val="001C19AE"/>
    <w:rsid w:val="001C3E47"/>
    <w:rsid w:val="001C57B2"/>
    <w:rsid w:val="001C5FB4"/>
    <w:rsid w:val="001C61D4"/>
    <w:rsid w:val="001C77CE"/>
    <w:rsid w:val="001D13AD"/>
    <w:rsid w:val="001D7564"/>
    <w:rsid w:val="001D7A37"/>
    <w:rsid w:val="001E06B5"/>
    <w:rsid w:val="001E1359"/>
    <w:rsid w:val="001E19AD"/>
    <w:rsid w:val="001E2177"/>
    <w:rsid w:val="001E5A6A"/>
    <w:rsid w:val="001E67D8"/>
    <w:rsid w:val="001E7DB8"/>
    <w:rsid w:val="001E7F26"/>
    <w:rsid w:val="001F14D8"/>
    <w:rsid w:val="001F2C22"/>
    <w:rsid w:val="001F3703"/>
    <w:rsid w:val="001F3EAA"/>
    <w:rsid w:val="001F40CC"/>
    <w:rsid w:val="001F4AAB"/>
    <w:rsid w:val="00203963"/>
    <w:rsid w:val="00212389"/>
    <w:rsid w:val="00212A1B"/>
    <w:rsid w:val="00213A43"/>
    <w:rsid w:val="00216CE0"/>
    <w:rsid w:val="00217887"/>
    <w:rsid w:val="00223453"/>
    <w:rsid w:val="0022588D"/>
    <w:rsid w:val="00226DDA"/>
    <w:rsid w:val="00227560"/>
    <w:rsid w:val="00230756"/>
    <w:rsid w:val="002316DF"/>
    <w:rsid w:val="00231E1D"/>
    <w:rsid w:val="00232920"/>
    <w:rsid w:val="00232C43"/>
    <w:rsid w:val="00233AC4"/>
    <w:rsid w:val="00235608"/>
    <w:rsid w:val="00235D32"/>
    <w:rsid w:val="002361A8"/>
    <w:rsid w:val="002375D2"/>
    <w:rsid w:val="0024083E"/>
    <w:rsid w:val="002411ED"/>
    <w:rsid w:val="00242BBB"/>
    <w:rsid w:val="00243315"/>
    <w:rsid w:val="00243D32"/>
    <w:rsid w:val="002442BE"/>
    <w:rsid w:val="00244A6E"/>
    <w:rsid w:val="002462E3"/>
    <w:rsid w:val="0024643F"/>
    <w:rsid w:val="002470C6"/>
    <w:rsid w:val="00256169"/>
    <w:rsid w:val="00256BEB"/>
    <w:rsid w:val="00257472"/>
    <w:rsid w:val="00257F92"/>
    <w:rsid w:val="00260DB4"/>
    <w:rsid w:val="002636BE"/>
    <w:rsid w:val="00263889"/>
    <w:rsid w:val="00263BCD"/>
    <w:rsid w:val="0026478E"/>
    <w:rsid w:val="002661F1"/>
    <w:rsid w:val="00266402"/>
    <w:rsid w:val="00270226"/>
    <w:rsid w:val="002706F8"/>
    <w:rsid w:val="00272B3E"/>
    <w:rsid w:val="002747B4"/>
    <w:rsid w:val="0027612F"/>
    <w:rsid w:val="00277C87"/>
    <w:rsid w:val="00280C83"/>
    <w:rsid w:val="00283CD8"/>
    <w:rsid w:val="00285A01"/>
    <w:rsid w:val="002865EA"/>
    <w:rsid w:val="002870A6"/>
    <w:rsid w:val="00292FF1"/>
    <w:rsid w:val="00293E69"/>
    <w:rsid w:val="0029462B"/>
    <w:rsid w:val="00297571"/>
    <w:rsid w:val="002A2713"/>
    <w:rsid w:val="002A3FAB"/>
    <w:rsid w:val="002A6A93"/>
    <w:rsid w:val="002A74E4"/>
    <w:rsid w:val="002B5EE0"/>
    <w:rsid w:val="002C0416"/>
    <w:rsid w:val="002C095D"/>
    <w:rsid w:val="002C0C92"/>
    <w:rsid w:val="002C1B46"/>
    <w:rsid w:val="002C389B"/>
    <w:rsid w:val="002C478D"/>
    <w:rsid w:val="002C48F2"/>
    <w:rsid w:val="002C60A9"/>
    <w:rsid w:val="002D16E7"/>
    <w:rsid w:val="002D36D2"/>
    <w:rsid w:val="002D3FE5"/>
    <w:rsid w:val="002E0C05"/>
    <w:rsid w:val="002E3241"/>
    <w:rsid w:val="002E3309"/>
    <w:rsid w:val="002E45AD"/>
    <w:rsid w:val="002E7092"/>
    <w:rsid w:val="002F20C8"/>
    <w:rsid w:val="002F6698"/>
    <w:rsid w:val="002F6983"/>
    <w:rsid w:val="002F6CDD"/>
    <w:rsid w:val="002F7333"/>
    <w:rsid w:val="00300AEA"/>
    <w:rsid w:val="00302CAA"/>
    <w:rsid w:val="00304E8B"/>
    <w:rsid w:val="003050A9"/>
    <w:rsid w:val="003066CA"/>
    <w:rsid w:val="00307886"/>
    <w:rsid w:val="003110C6"/>
    <w:rsid w:val="00311FE6"/>
    <w:rsid w:val="00315C73"/>
    <w:rsid w:val="003163E3"/>
    <w:rsid w:val="00317FF0"/>
    <w:rsid w:val="003218FE"/>
    <w:rsid w:val="00323159"/>
    <w:rsid w:val="003308D5"/>
    <w:rsid w:val="00330A39"/>
    <w:rsid w:val="00330F07"/>
    <w:rsid w:val="00335842"/>
    <w:rsid w:val="003359AF"/>
    <w:rsid w:val="00337571"/>
    <w:rsid w:val="003407BE"/>
    <w:rsid w:val="00343077"/>
    <w:rsid w:val="00344F65"/>
    <w:rsid w:val="00346093"/>
    <w:rsid w:val="00346790"/>
    <w:rsid w:val="00351360"/>
    <w:rsid w:val="00351662"/>
    <w:rsid w:val="00353C47"/>
    <w:rsid w:val="003540C4"/>
    <w:rsid w:val="00355F13"/>
    <w:rsid w:val="0035618B"/>
    <w:rsid w:val="00356851"/>
    <w:rsid w:val="00356B72"/>
    <w:rsid w:val="003576D9"/>
    <w:rsid w:val="00361C39"/>
    <w:rsid w:val="00361E8A"/>
    <w:rsid w:val="00363855"/>
    <w:rsid w:val="003640EE"/>
    <w:rsid w:val="003649B8"/>
    <w:rsid w:val="00371AA6"/>
    <w:rsid w:val="003733A6"/>
    <w:rsid w:val="00376F8C"/>
    <w:rsid w:val="00380871"/>
    <w:rsid w:val="00380B65"/>
    <w:rsid w:val="003841D8"/>
    <w:rsid w:val="00384E68"/>
    <w:rsid w:val="00390B3D"/>
    <w:rsid w:val="0039196C"/>
    <w:rsid w:val="00394629"/>
    <w:rsid w:val="0039590B"/>
    <w:rsid w:val="00395B8C"/>
    <w:rsid w:val="003A3B16"/>
    <w:rsid w:val="003A3E52"/>
    <w:rsid w:val="003A3EE9"/>
    <w:rsid w:val="003A439A"/>
    <w:rsid w:val="003A48EC"/>
    <w:rsid w:val="003A5BCA"/>
    <w:rsid w:val="003A6058"/>
    <w:rsid w:val="003A70BF"/>
    <w:rsid w:val="003B0583"/>
    <w:rsid w:val="003B12A3"/>
    <w:rsid w:val="003B3E4D"/>
    <w:rsid w:val="003B4C73"/>
    <w:rsid w:val="003B4EA5"/>
    <w:rsid w:val="003C4C17"/>
    <w:rsid w:val="003C5158"/>
    <w:rsid w:val="003D0BC4"/>
    <w:rsid w:val="003D213E"/>
    <w:rsid w:val="003D2AB6"/>
    <w:rsid w:val="003D35D6"/>
    <w:rsid w:val="003D45D3"/>
    <w:rsid w:val="003D4FDC"/>
    <w:rsid w:val="003D5407"/>
    <w:rsid w:val="003D5834"/>
    <w:rsid w:val="003D794F"/>
    <w:rsid w:val="003E0164"/>
    <w:rsid w:val="003E1CFD"/>
    <w:rsid w:val="003E21FE"/>
    <w:rsid w:val="003E3694"/>
    <w:rsid w:val="003E4074"/>
    <w:rsid w:val="003E63ED"/>
    <w:rsid w:val="003F0A37"/>
    <w:rsid w:val="003F0F67"/>
    <w:rsid w:val="003F4D8C"/>
    <w:rsid w:val="003F59A7"/>
    <w:rsid w:val="003F70C7"/>
    <w:rsid w:val="003F73B7"/>
    <w:rsid w:val="00400141"/>
    <w:rsid w:val="00400956"/>
    <w:rsid w:val="004019C6"/>
    <w:rsid w:val="0040285B"/>
    <w:rsid w:val="00402A35"/>
    <w:rsid w:val="00403727"/>
    <w:rsid w:val="004048C3"/>
    <w:rsid w:val="00404C07"/>
    <w:rsid w:val="004060C8"/>
    <w:rsid w:val="00407966"/>
    <w:rsid w:val="004118F1"/>
    <w:rsid w:val="0041225E"/>
    <w:rsid w:val="00412F43"/>
    <w:rsid w:val="0041326A"/>
    <w:rsid w:val="00414530"/>
    <w:rsid w:val="00415EF8"/>
    <w:rsid w:val="00416311"/>
    <w:rsid w:val="004165EA"/>
    <w:rsid w:val="00417363"/>
    <w:rsid w:val="00420BA4"/>
    <w:rsid w:val="00421313"/>
    <w:rsid w:val="004250DB"/>
    <w:rsid w:val="00425575"/>
    <w:rsid w:val="00425E37"/>
    <w:rsid w:val="004260CC"/>
    <w:rsid w:val="004269B9"/>
    <w:rsid w:val="00426B24"/>
    <w:rsid w:val="00426C72"/>
    <w:rsid w:val="00430659"/>
    <w:rsid w:val="00431AD0"/>
    <w:rsid w:val="00431FF9"/>
    <w:rsid w:val="0043203F"/>
    <w:rsid w:val="00437E1F"/>
    <w:rsid w:val="00440206"/>
    <w:rsid w:val="00440C0D"/>
    <w:rsid w:val="00441C04"/>
    <w:rsid w:val="00441D8A"/>
    <w:rsid w:val="00441FFE"/>
    <w:rsid w:val="004425F4"/>
    <w:rsid w:val="0044339F"/>
    <w:rsid w:val="00443528"/>
    <w:rsid w:val="00443E91"/>
    <w:rsid w:val="00446801"/>
    <w:rsid w:val="00451482"/>
    <w:rsid w:val="00451C13"/>
    <w:rsid w:val="004532E1"/>
    <w:rsid w:val="00453F00"/>
    <w:rsid w:val="004552C2"/>
    <w:rsid w:val="00456CB5"/>
    <w:rsid w:val="00457666"/>
    <w:rsid w:val="00457EEC"/>
    <w:rsid w:val="0046070F"/>
    <w:rsid w:val="0046193C"/>
    <w:rsid w:val="00463627"/>
    <w:rsid w:val="00463BEB"/>
    <w:rsid w:val="00463F20"/>
    <w:rsid w:val="004652D3"/>
    <w:rsid w:val="00465D29"/>
    <w:rsid w:val="00466863"/>
    <w:rsid w:val="0047069B"/>
    <w:rsid w:val="00471066"/>
    <w:rsid w:val="00471682"/>
    <w:rsid w:val="00471A5E"/>
    <w:rsid w:val="00474BC4"/>
    <w:rsid w:val="004766F6"/>
    <w:rsid w:val="00476DBC"/>
    <w:rsid w:val="004773EE"/>
    <w:rsid w:val="00481C70"/>
    <w:rsid w:val="004825F7"/>
    <w:rsid w:val="00482BF4"/>
    <w:rsid w:val="00483287"/>
    <w:rsid w:val="00485206"/>
    <w:rsid w:val="0048753B"/>
    <w:rsid w:val="0049100E"/>
    <w:rsid w:val="004915CF"/>
    <w:rsid w:val="00491D06"/>
    <w:rsid w:val="00492401"/>
    <w:rsid w:val="00493FB0"/>
    <w:rsid w:val="004960FB"/>
    <w:rsid w:val="00497F04"/>
    <w:rsid w:val="004A0D45"/>
    <w:rsid w:val="004A0F1E"/>
    <w:rsid w:val="004A1974"/>
    <w:rsid w:val="004A313F"/>
    <w:rsid w:val="004A4CB6"/>
    <w:rsid w:val="004A4F2F"/>
    <w:rsid w:val="004A72CC"/>
    <w:rsid w:val="004A7CC6"/>
    <w:rsid w:val="004B04D1"/>
    <w:rsid w:val="004B1856"/>
    <w:rsid w:val="004B2214"/>
    <w:rsid w:val="004B3001"/>
    <w:rsid w:val="004B491E"/>
    <w:rsid w:val="004B5D12"/>
    <w:rsid w:val="004B6034"/>
    <w:rsid w:val="004B693A"/>
    <w:rsid w:val="004C040A"/>
    <w:rsid w:val="004C09EF"/>
    <w:rsid w:val="004C147A"/>
    <w:rsid w:val="004C2150"/>
    <w:rsid w:val="004C3DE5"/>
    <w:rsid w:val="004C6079"/>
    <w:rsid w:val="004D3433"/>
    <w:rsid w:val="004D3D01"/>
    <w:rsid w:val="004D47F7"/>
    <w:rsid w:val="004E14AE"/>
    <w:rsid w:val="004E1A5F"/>
    <w:rsid w:val="004E24C0"/>
    <w:rsid w:val="004E2675"/>
    <w:rsid w:val="004E56BA"/>
    <w:rsid w:val="004E6B50"/>
    <w:rsid w:val="004F0446"/>
    <w:rsid w:val="004F0929"/>
    <w:rsid w:val="004F124F"/>
    <w:rsid w:val="004F2440"/>
    <w:rsid w:val="004F66E0"/>
    <w:rsid w:val="004F6D58"/>
    <w:rsid w:val="004F7373"/>
    <w:rsid w:val="004F7B6D"/>
    <w:rsid w:val="0050085D"/>
    <w:rsid w:val="005019AB"/>
    <w:rsid w:val="00503D17"/>
    <w:rsid w:val="00505C2B"/>
    <w:rsid w:val="00510959"/>
    <w:rsid w:val="00510C31"/>
    <w:rsid w:val="00511156"/>
    <w:rsid w:val="00511C18"/>
    <w:rsid w:val="00512982"/>
    <w:rsid w:val="00512AA9"/>
    <w:rsid w:val="00513AE3"/>
    <w:rsid w:val="00514BD6"/>
    <w:rsid w:val="00515667"/>
    <w:rsid w:val="00515B8E"/>
    <w:rsid w:val="00515D4E"/>
    <w:rsid w:val="00521931"/>
    <w:rsid w:val="00522F33"/>
    <w:rsid w:val="00524E6B"/>
    <w:rsid w:val="005265F0"/>
    <w:rsid w:val="00527803"/>
    <w:rsid w:val="00530264"/>
    <w:rsid w:val="00532EB0"/>
    <w:rsid w:val="005330EE"/>
    <w:rsid w:val="0053362C"/>
    <w:rsid w:val="00536238"/>
    <w:rsid w:val="00536293"/>
    <w:rsid w:val="0054089C"/>
    <w:rsid w:val="00541B38"/>
    <w:rsid w:val="005426E9"/>
    <w:rsid w:val="0054459D"/>
    <w:rsid w:val="00544A73"/>
    <w:rsid w:val="00544FAC"/>
    <w:rsid w:val="0055045E"/>
    <w:rsid w:val="00550520"/>
    <w:rsid w:val="005533DC"/>
    <w:rsid w:val="005553C5"/>
    <w:rsid w:val="005575C4"/>
    <w:rsid w:val="00557D18"/>
    <w:rsid w:val="0056046A"/>
    <w:rsid w:val="00563002"/>
    <w:rsid w:val="00565722"/>
    <w:rsid w:val="0056734E"/>
    <w:rsid w:val="005710D8"/>
    <w:rsid w:val="005724E6"/>
    <w:rsid w:val="00573712"/>
    <w:rsid w:val="00576351"/>
    <w:rsid w:val="005815B7"/>
    <w:rsid w:val="00584EFA"/>
    <w:rsid w:val="00587A72"/>
    <w:rsid w:val="00590FFE"/>
    <w:rsid w:val="005913DF"/>
    <w:rsid w:val="00591483"/>
    <w:rsid w:val="005914CB"/>
    <w:rsid w:val="00592DF3"/>
    <w:rsid w:val="00593839"/>
    <w:rsid w:val="00595523"/>
    <w:rsid w:val="00595DDA"/>
    <w:rsid w:val="005978C3"/>
    <w:rsid w:val="005A053F"/>
    <w:rsid w:val="005A4111"/>
    <w:rsid w:val="005A573D"/>
    <w:rsid w:val="005A6C60"/>
    <w:rsid w:val="005B22FF"/>
    <w:rsid w:val="005B3630"/>
    <w:rsid w:val="005B5227"/>
    <w:rsid w:val="005B594D"/>
    <w:rsid w:val="005B7C92"/>
    <w:rsid w:val="005B7C94"/>
    <w:rsid w:val="005C2292"/>
    <w:rsid w:val="005C2751"/>
    <w:rsid w:val="005D06F3"/>
    <w:rsid w:val="005D0768"/>
    <w:rsid w:val="005D12B1"/>
    <w:rsid w:val="005D1DE1"/>
    <w:rsid w:val="005D3137"/>
    <w:rsid w:val="005D541D"/>
    <w:rsid w:val="005D67CC"/>
    <w:rsid w:val="005E16D7"/>
    <w:rsid w:val="005E2195"/>
    <w:rsid w:val="005E3C19"/>
    <w:rsid w:val="005E7ECA"/>
    <w:rsid w:val="005F06D6"/>
    <w:rsid w:val="005F63B5"/>
    <w:rsid w:val="005F661C"/>
    <w:rsid w:val="005F677A"/>
    <w:rsid w:val="005F6C56"/>
    <w:rsid w:val="005F7752"/>
    <w:rsid w:val="006002CF"/>
    <w:rsid w:val="006004A4"/>
    <w:rsid w:val="0060067F"/>
    <w:rsid w:val="006017F4"/>
    <w:rsid w:val="006020F2"/>
    <w:rsid w:val="00610EDE"/>
    <w:rsid w:val="006118EE"/>
    <w:rsid w:val="006128A3"/>
    <w:rsid w:val="00614159"/>
    <w:rsid w:val="00614A36"/>
    <w:rsid w:val="00616571"/>
    <w:rsid w:val="00617E4E"/>
    <w:rsid w:val="00621EB2"/>
    <w:rsid w:val="0062362F"/>
    <w:rsid w:val="0062393A"/>
    <w:rsid w:val="00623BA2"/>
    <w:rsid w:val="00623CAB"/>
    <w:rsid w:val="0062418E"/>
    <w:rsid w:val="006253CF"/>
    <w:rsid w:val="006262C0"/>
    <w:rsid w:val="00626BA9"/>
    <w:rsid w:val="00626D2C"/>
    <w:rsid w:val="0063047A"/>
    <w:rsid w:val="00630ED4"/>
    <w:rsid w:val="00632D6D"/>
    <w:rsid w:val="00636640"/>
    <w:rsid w:val="006367E2"/>
    <w:rsid w:val="00637F92"/>
    <w:rsid w:val="006425E7"/>
    <w:rsid w:val="00642A6D"/>
    <w:rsid w:val="00645498"/>
    <w:rsid w:val="00645D94"/>
    <w:rsid w:val="00647CDC"/>
    <w:rsid w:val="006513C0"/>
    <w:rsid w:val="00653C54"/>
    <w:rsid w:val="0065405B"/>
    <w:rsid w:val="006569A5"/>
    <w:rsid w:val="00656B18"/>
    <w:rsid w:val="00660288"/>
    <w:rsid w:val="00660393"/>
    <w:rsid w:val="00663B06"/>
    <w:rsid w:val="006645D1"/>
    <w:rsid w:val="0066552D"/>
    <w:rsid w:val="00671AE8"/>
    <w:rsid w:val="00672EAD"/>
    <w:rsid w:val="00673018"/>
    <w:rsid w:val="006750DC"/>
    <w:rsid w:val="006753E0"/>
    <w:rsid w:val="006771F5"/>
    <w:rsid w:val="00677A89"/>
    <w:rsid w:val="00680C62"/>
    <w:rsid w:val="00683C3F"/>
    <w:rsid w:val="00683C52"/>
    <w:rsid w:val="006910A5"/>
    <w:rsid w:val="00692D51"/>
    <w:rsid w:val="0069664B"/>
    <w:rsid w:val="006A180C"/>
    <w:rsid w:val="006A2DA5"/>
    <w:rsid w:val="006A30C3"/>
    <w:rsid w:val="006A3665"/>
    <w:rsid w:val="006A3EF4"/>
    <w:rsid w:val="006A4635"/>
    <w:rsid w:val="006A5F63"/>
    <w:rsid w:val="006A68BB"/>
    <w:rsid w:val="006B0EEA"/>
    <w:rsid w:val="006B1766"/>
    <w:rsid w:val="006B44F1"/>
    <w:rsid w:val="006B5600"/>
    <w:rsid w:val="006B6A0A"/>
    <w:rsid w:val="006C3462"/>
    <w:rsid w:val="006C3591"/>
    <w:rsid w:val="006C54CB"/>
    <w:rsid w:val="006D145B"/>
    <w:rsid w:val="006D1DE8"/>
    <w:rsid w:val="006D355B"/>
    <w:rsid w:val="006D3C3D"/>
    <w:rsid w:val="006D5362"/>
    <w:rsid w:val="006D608E"/>
    <w:rsid w:val="006D6BEB"/>
    <w:rsid w:val="006E318B"/>
    <w:rsid w:val="006E3652"/>
    <w:rsid w:val="006E56EE"/>
    <w:rsid w:val="006E7411"/>
    <w:rsid w:val="006E7B79"/>
    <w:rsid w:val="006F134C"/>
    <w:rsid w:val="006F177F"/>
    <w:rsid w:val="006F4F81"/>
    <w:rsid w:val="006F552F"/>
    <w:rsid w:val="006F5548"/>
    <w:rsid w:val="006F5C99"/>
    <w:rsid w:val="007064B1"/>
    <w:rsid w:val="00706CEA"/>
    <w:rsid w:val="00706FBD"/>
    <w:rsid w:val="00715911"/>
    <w:rsid w:val="00715F35"/>
    <w:rsid w:val="00716A76"/>
    <w:rsid w:val="00722A03"/>
    <w:rsid w:val="00722C8A"/>
    <w:rsid w:val="00723179"/>
    <w:rsid w:val="00723304"/>
    <w:rsid w:val="0072651D"/>
    <w:rsid w:val="0073145B"/>
    <w:rsid w:val="00733E83"/>
    <w:rsid w:val="0073436A"/>
    <w:rsid w:val="00736F16"/>
    <w:rsid w:val="0073710D"/>
    <w:rsid w:val="00737CD0"/>
    <w:rsid w:val="00737E88"/>
    <w:rsid w:val="007406DD"/>
    <w:rsid w:val="00740DE1"/>
    <w:rsid w:val="007432D3"/>
    <w:rsid w:val="007472F1"/>
    <w:rsid w:val="007476DD"/>
    <w:rsid w:val="00747AF8"/>
    <w:rsid w:val="0075008F"/>
    <w:rsid w:val="007519A7"/>
    <w:rsid w:val="00751D13"/>
    <w:rsid w:val="00752A0C"/>
    <w:rsid w:val="007535D5"/>
    <w:rsid w:val="00754B90"/>
    <w:rsid w:val="007608D3"/>
    <w:rsid w:val="00760C55"/>
    <w:rsid w:val="007613D9"/>
    <w:rsid w:val="00761C0B"/>
    <w:rsid w:val="00765030"/>
    <w:rsid w:val="0076589C"/>
    <w:rsid w:val="007666DD"/>
    <w:rsid w:val="007702CB"/>
    <w:rsid w:val="00771642"/>
    <w:rsid w:val="00771E6E"/>
    <w:rsid w:val="00771FF1"/>
    <w:rsid w:val="00772180"/>
    <w:rsid w:val="007729F9"/>
    <w:rsid w:val="0077434F"/>
    <w:rsid w:val="007744B3"/>
    <w:rsid w:val="00774B53"/>
    <w:rsid w:val="00775852"/>
    <w:rsid w:val="007828B3"/>
    <w:rsid w:val="00782F2B"/>
    <w:rsid w:val="0078415C"/>
    <w:rsid w:val="00785252"/>
    <w:rsid w:val="0078600A"/>
    <w:rsid w:val="00786341"/>
    <w:rsid w:val="00787015"/>
    <w:rsid w:val="00787E7E"/>
    <w:rsid w:val="00787F60"/>
    <w:rsid w:val="00792075"/>
    <w:rsid w:val="00792247"/>
    <w:rsid w:val="007944B6"/>
    <w:rsid w:val="00794DC4"/>
    <w:rsid w:val="00795014"/>
    <w:rsid w:val="00796079"/>
    <w:rsid w:val="007967F8"/>
    <w:rsid w:val="00796C46"/>
    <w:rsid w:val="007A0C6C"/>
    <w:rsid w:val="007A1EFA"/>
    <w:rsid w:val="007A247A"/>
    <w:rsid w:val="007A2AB4"/>
    <w:rsid w:val="007A431F"/>
    <w:rsid w:val="007A46B1"/>
    <w:rsid w:val="007A4F6D"/>
    <w:rsid w:val="007A5458"/>
    <w:rsid w:val="007A54DD"/>
    <w:rsid w:val="007A6A3A"/>
    <w:rsid w:val="007A7E8F"/>
    <w:rsid w:val="007B13A8"/>
    <w:rsid w:val="007B2B7D"/>
    <w:rsid w:val="007B2F1E"/>
    <w:rsid w:val="007B3BCF"/>
    <w:rsid w:val="007B3F25"/>
    <w:rsid w:val="007B6913"/>
    <w:rsid w:val="007B6EEF"/>
    <w:rsid w:val="007B7BF4"/>
    <w:rsid w:val="007C03BD"/>
    <w:rsid w:val="007C0DC0"/>
    <w:rsid w:val="007C1B3F"/>
    <w:rsid w:val="007C36B5"/>
    <w:rsid w:val="007C498B"/>
    <w:rsid w:val="007C55CC"/>
    <w:rsid w:val="007C5EDA"/>
    <w:rsid w:val="007C5FE9"/>
    <w:rsid w:val="007C6029"/>
    <w:rsid w:val="007C69BA"/>
    <w:rsid w:val="007D08C9"/>
    <w:rsid w:val="007D096C"/>
    <w:rsid w:val="007D2643"/>
    <w:rsid w:val="007D2E73"/>
    <w:rsid w:val="007D3B1C"/>
    <w:rsid w:val="007D445E"/>
    <w:rsid w:val="007D489D"/>
    <w:rsid w:val="007D63A5"/>
    <w:rsid w:val="007D6989"/>
    <w:rsid w:val="007E30BA"/>
    <w:rsid w:val="007E4A4B"/>
    <w:rsid w:val="007E5158"/>
    <w:rsid w:val="007F64EF"/>
    <w:rsid w:val="007F7E42"/>
    <w:rsid w:val="008003D1"/>
    <w:rsid w:val="00800FF5"/>
    <w:rsid w:val="0080316F"/>
    <w:rsid w:val="008045A6"/>
    <w:rsid w:val="0080661B"/>
    <w:rsid w:val="00807633"/>
    <w:rsid w:val="008100A1"/>
    <w:rsid w:val="00810110"/>
    <w:rsid w:val="00810409"/>
    <w:rsid w:val="00810F64"/>
    <w:rsid w:val="00811486"/>
    <w:rsid w:val="00811E9C"/>
    <w:rsid w:val="00812A7C"/>
    <w:rsid w:val="00812E0D"/>
    <w:rsid w:val="008139BA"/>
    <w:rsid w:val="00816085"/>
    <w:rsid w:val="008178DD"/>
    <w:rsid w:val="008208AD"/>
    <w:rsid w:val="0082130C"/>
    <w:rsid w:val="00823281"/>
    <w:rsid w:val="00823B7E"/>
    <w:rsid w:val="00824694"/>
    <w:rsid w:val="0082576F"/>
    <w:rsid w:val="00826C5B"/>
    <w:rsid w:val="00827BA5"/>
    <w:rsid w:val="00827E2E"/>
    <w:rsid w:val="00831A49"/>
    <w:rsid w:val="00840BDB"/>
    <w:rsid w:val="0084369E"/>
    <w:rsid w:val="008440FE"/>
    <w:rsid w:val="00844E87"/>
    <w:rsid w:val="008457A8"/>
    <w:rsid w:val="008471A5"/>
    <w:rsid w:val="00847280"/>
    <w:rsid w:val="008500C7"/>
    <w:rsid w:val="00850E5D"/>
    <w:rsid w:val="008514E1"/>
    <w:rsid w:val="008523D6"/>
    <w:rsid w:val="0085306E"/>
    <w:rsid w:val="00854788"/>
    <w:rsid w:val="008560F2"/>
    <w:rsid w:val="008568EF"/>
    <w:rsid w:val="00857A33"/>
    <w:rsid w:val="008605A3"/>
    <w:rsid w:val="00860C56"/>
    <w:rsid w:val="00862092"/>
    <w:rsid w:val="00863D36"/>
    <w:rsid w:val="008658E0"/>
    <w:rsid w:val="0086704B"/>
    <w:rsid w:val="00870BA0"/>
    <w:rsid w:val="00871AD9"/>
    <w:rsid w:val="00873774"/>
    <w:rsid w:val="00873D73"/>
    <w:rsid w:val="00874E52"/>
    <w:rsid w:val="00875782"/>
    <w:rsid w:val="00875C70"/>
    <w:rsid w:val="00877E42"/>
    <w:rsid w:val="00880030"/>
    <w:rsid w:val="00880031"/>
    <w:rsid w:val="0088044A"/>
    <w:rsid w:val="008806A5"/>
    <w:rsid w:val="0088200D"/>
    <w:rsid w:val="00882D0F"/>
    <w:rsid w:val="00883086"/>
    <w:rsid w:val="0088544F"/>
    <w:rsid w:val="00886054"/>
    <w:rsid w:val="00886626"/>
    <w:rsid w:val="00886F6D"/>
    <w:rsid w:val="0089068D"/>
    <w:rsid w:val="00891998"/>
    <w:rsid w:val="00895D5E"/>
    <w:rsid w:val="008A2D4B"/>
    <w:rsid w:val="008A2F00"/>
    <w:rsid w:val="008A5766"/>
    <w:rsid w:val="008B15AA"/>
    <w:rsid w:val="008B2344"/>
    <w:rsid w:val="008B36C0"/>
    <w:rsid w:val="008B7F47"/>
    <w:rsid w:val="008C0A65"/>
    <w:rsid w:val="008C1469"/>
    <w:rsid w:val="008C31B6"/>
    <w:rsid w:val="008C3D92"/>
    <w:rsid w:val="008C4479"/>
    <w:rsid w:val="008C486D"/>
    <w:rsid w:val="008C5ABA"/>
    <w:rsid w:val="008C6CAB"/>
    <w:rsid w:val="008C797E"/>
    <w:rsid w:val="008C7B6B"/>
    <w:rsid w:val="008D0D86"/>
    <w:rsid w:val="008D31A9"/>
    <w:rsid w:val="008D366D"/>
    <w:rsid w:val="008D4152"/>
    <w:rsid w:val="008D7239"/>
    <w:rsid w:val="008D7AD6"/>
    <w:rsid w:val="008E0189"/>
    <w:rsid w:val="008E19FD"/>
    <w:rsid w:val="008E2385"/>
    <w:rsid w:val="008E2448"/>
    <w:rsid w:val="008E27FE"/>
    <w:rsid w:val="008E3845"/>
    <w:rsid w:val="008E390B"/>
    <w:rsid w:val="008E3A5E"/>
    <w:rsid w:val="008E3E30"/>
    <w:rsid w:val="008E3F3F"/>
    <w:rsid w:val="008E65A2"/>
    <w:rsid w:val="008E6A92"/>
    <w:rsid w:val="008E6AD5"/>
    <w:rsid w:val="008E6ADB"/>
    <w:rsid w:val="008F09DF"/>
    <w:rsid w:val="008F3518"/>
    <w:rsid w:val="008F45FB"/>
    <w:rsid w:val="008F4D71"/>
    <w:rsid w:val="008F670F"/>
    <w:rsid w:val="0090373E"/>
    <w:rsid w:val="009046E0"/>
    <w:rsid w:val="00905046"/>
    <w:rsid w:val="0090743F"/>
    <w:rsid w:val="00910EB8"/>
    <w:rsid w:val="0091129E"/>
    <w:rsid w:val="0091373B"/>
    <w:rsid w:val="00913FD3"/>
    <w:rsid w:val="009200CB"/>
    <w:rsid w:val="009207FD"/>
    <w:rsid w:val="00920905"/>
    <w:rsid w:val="009213AA"/>
    <w:rsid w:val="00922C6F"/>
    <w:rsid w:val="009270E0"/>
    <w:rsid w:val="00930395"/>
    <w:rsid w:val="00932F97"/>
    <w:rsid w:val="00932F99"/>
    <w:rsid w:val="00933209"/>
    <w:rsid w:val="00934579"/>
    <w:rsid w:val="009350E0"/>
    <w:rsid w:val="00936141"/>
    <w:rsid w:val="0094443F"/>
    <w:rsid w:val="00950DAC"/>
    <w:rsid w:val="00951E19"/>
    <w:rsid w:val="00955887"/>
    <w:rsid w:val="0096297E"/>
    <w:rsid w:val="0096308C"/>
    <w:rsid w:val="00963BCE"/>
    <w:rsid w:val="009658EA"/>
    <w:rsid w:val="00966840"/>
    <w:rsid w:val="00966F73"/>
    <w:rsid w:val="009676A0"/>
    <w:rsid w:val="00967742"/>
    <w:rsid w:val="00967AB8"/>
    <w:rsid w:val="00971C89"/>
    <w:rsid w:val="0097213D"/>
    <w:rsid w:val="00972415"/>
    <w:rsid w:val="00972701"/>
    <w:rsid w:val="0097296C"/>
    <w:rsid w:val="00972C04"/>
    <w:rsid w:val="009738F1"/>
    <w:rsid w:val="00982334"/>
    <w:rsid w:val="0098357E"/>
    <w:rsid w:val="00984FB1"/>
    <w:rsid w:val="00987230"/>
    <w:rsid w:val="00991CE6"/>
    <w:rsid w:val="009947EC"/>
    <w:rsid w:val="00994A87"/>
    <w:rsid w:val="00995797"/>
    <w:rsid w:val="00995F46"/>
    <w:rsid w:val="00997BFD"/>
    <w:rsid w:val="009A2A08"/>
    <w:rsid w:val="009A37CC"/>
    <w:rsid w:val="009A3B38"/>
    <w:rsid w:val="009A3DC2"/>
    <w:rsid w:val="009B05B4"/>
    <w:rsid w:val="009B3106"/>
    <w:rsid w:val="009B4B15"/>
    <w:rsid w:val="009B654F"/>
    <w:rsid w:val="009B6B13"/>
    <w:rsid w:val="009B6F37"/>
    <w:rsid w:val="009C08FC"/>
    <w:rsid w:val="009C0CDD"/>
    <w:rsid w:val="009C77E7"/>
    <w:rsid w:val="009C78FA"/>
    <w:rsid w:val="009D3ED8"/>
    <w:rsid w:val="009D7F3A"/>
    <w:rsid w:val="009E0B7A"/>
    <w:rsid w:val="009E155C"/>
    <w:rsid w:val="009E20C6"/>
    <w:rsid w:val="009E4DDA"/>
    <w:rsid w:val="009E515B"/>
    <w:rsid w:val="009F0E2D"/>
    <w:rsid w:val="009F24DF"/>
    <w:rsid w:val="009F2CA4"/>
    <w:rsid w:val="009F3AC2"/>
    <w:rsid w:val="009F5DE3"/>
    <w:rsid w:val="009F6B8D"/>
    <w:rsid w:val="00A00D0B"/>
    <w:rsid w:val="00A014A6"/>
    <w:rsid w:val="00A01827"/>
    <w:rsid w:val="00A041F9"/>
    <w:rsid w:val="00A04821"/>
    <w:rsid w:val="00A05289"/>
    <w:rsid w:val="00A11EB3"/>
    <w:rsid w:val="00A11EDC"/>
    <w:rsid w:val="00A12935"/>
    <w:rsid w:val="00A12BA6"/>
    <w:rsid w:val="00A13113"/>
    <w:rsid w:val="00A15DF0"/>
    <w:rsid w:val="00A17B5D"/>
    <w:rsid w:val="00A21B5E"/>
    <w:rsid w:val="00A22237"/>
    <w:rsid w:val="00A23CC4"/>
    <w:rsid w:val="00A24E49"/>
    <w:rsid w:val="00A27B77"/>
    <w:rsid w:val="00A302FC"/>
    <w:rsid w:val="00A30CBF"/>
    <w:rsid w:val="00A31564"/>
    <w:rsid w:val="00A32118"/>
    <w:rsid w:val="00A330C6"/>
    <w:rsid w:val="00A33AA3"/>
    <w:rsid w:val="00A3631A"/>
    <w:rsid w:val="00A4170B"/>
    <w:rsid w:val="00A4270C"/>
    <w:rsid w:val="00A43088"/>
    <w:rsid w:val="00A448F6"/>
    <w:rsid w:val="00A44999"/>
    <w:rsid w:val="00A45319"/>
    <w:rsid w:val="00A518A3"/>
    <w:rsid w:val="00A532A3"/>
    <w:rsid w:val="00A53D06"/>
    <w:rsid w:val="00A5581A"/>
    <w:rsid w:val="00A57278"/>
    <w:rsid w:val="00A5750D"/>
    <w:rsid w:val="00A60B9C"/>
    <w:rsid w:val="00A61C2D"/>
    <w:rsid w:val="00A628AB"/>
    <w:rsid w:val="00A63768"/>
    <w:rsid w:val="00A63A58"/>
    <w:rsid w:val="00A658AF"/>
    <w:rsid w:val="00A65C4A"/>
    <w:rsid w:val="00A743C0"/>
    <w:rsid w:val="00A74D53"/>
    <w:rsid w:val="00A7519C"/>
    <w:rsid w:val="00A75FFD"/>
    <w:rsid w:val="00A81806"/>
    <w:rsid w:val="00A81D21"/>
    <w:rsid w:val="00A859A0"/>
    <w:rsid w:val="00A90151"/>
    <w:rsid w:val="00A9026A"/>
    <w:rsid w:val="00A90890"/>
    <w:rsid w:val="00A91BEA"/>
    <w:rsid w:val="00A936B4"/>
    <w:rsid w:val="00A93C2A"/>
    <w:rsid w:val="00A94A1C"/>
    <w:rsid w:val="00A952A8"/>
    <w:rsid w:val="00A96C84"/>
    <w:rsid w:val="00AA0CC6"/>
    <w:rsid w:val="00AA1148"/>
    <w:rsid w:val="00AA131C"/>
    <w:rsid w:val="00AA15A2"/>
    <w:rsid w:val="00AA2430"/>
    <w:rsid w:val="00AA2883"/>
    <w:rsid w:val="00AA311D"/>
    <w:rsid w:val="00AA31AB"/>
    <w:rsid w:val="00AA39EC"/>
    <w:rsid w:val="00AA4367"/>
    <w:rsid w:val="00AA5DA3"/>
    <w:rsid w:val="00AB1D22"/>
    <w:rsid w:val="00AB2291"/>
    <w:rsid w:val="00AB2CF9"/>
    <w:rsid w:val="00AB73B5"/>
    <w:rsid w:val="00AB7C64"/>
    <w:rsid w:val="00AC1522"/>
    <w:rsid w:val="00AC1DF5"/>
    <w:rsid w:val="00AC2DE3"/>
    <w:rsid w:val="00AC629F"/>
    <w:rsid w:val="00AC6D36"/>
    <w:rsid w:val="00AC7A33"/>
    <w:rsid w:val="00AD110E"/>
    <w:rsid w:val="00AD180D"/>
    <w:rsid w:val="00AD2945"/>
    <w:rsid w:val="00AD5341"/>
    <w:rsid w:val="00AD5538"/>
    <w:rsid w:val="00AD58CF"/>
    <w:rsid w:val="00AD775E"/>
    <w:rsid w:val="00AE0269"/>
    <w:rsid w:val="00AE259E"/>
    <w:rsid w:val="00AE2F63"/>
    <w:rsid w:val="00AE3C5F"/>
    <w:rsid w:val="00AE4224"/>
    <w:rsid w:val="00AE717A"/>
    <w:rsid w:val="00AF06C3"/>
    <w:rsid w:val="00AF0B4F"/>
    <w:rsid w:val="00AF270C"/>
    <w:rsid w:val="00AF3579"/>
    <w:rsid w:val="00AF3FBE"/>
    <w:rsid w:val="00AF4903"/>
    <w:rsid w:val="00AF4BFE"/>
    <w:rsid w:val="00AF7F31"/>
    <w:rsid w:val="00B00B95"/>
    <w:rsid w:val="00B03C68"/>
    <w:rsid w:val="00B0751A"/>
    <w:rsid w:val="00B07844"/>
    <w:rsid w:val="00B07EE5"/>
    <w:rsid w:val="00B10D7C"/>
    <w:rsid w:val="00B121EE"/>
    <w:rsid w:val="00B13458"/>
    <w:rsid w:val="00B212CB"/>
    <w:rsid w:val="00B21748"/>
    <w:rsid w:val="00B23B5C"/>
    <w:rsid w:val="00B2558D"/>
    <w:rsid w:val="00B264B0"/>
    <w:rsid w:val="00B318FE"/>
    <w:rsid w:val="00B31AA7"/>
    <w:rsid w:val="00B329F8"/>
    <w:rsid w:val="00B32E5D"/>
    <w:rsid w:val="00B33A59"/>
    <w:rsid w:val="00B35418"/>
    <w:rsid w:val="00B41308"/>
    <w:rsid w:val="00B426BD"/>
    <w:rsid w:val="00B441CF"/>
    <w:rsid w:val="00B44DEF"/>
    <w:rsid w:val="00B51DC5"/>
    <w:rsid w:val="00B520B8"/>
    <w:rsid w:val="00B53CDA"/>
    <w:rsid w:val="00B5664D"/>
    <w:rsid w:val="00B57B54"/>
    <w:rsid w:val="00B60651"/>
    <w:rsid w:val="00B62B52"/>
    <w:rsid w:val="00B64B27"/>
    <w:rsid w:val="00B64CA3"/>
    <w:rsid w:val="00B64F59"/>
    <w:rsid w:val="00B6547A"/>
    <w:rsid w:val="00B672CC"/>
    <w:rsid w:val="00B70277"/>
    <w:rsid w:val="00B70570"/>
    <w:rsid w:val="00B75A9F"/>
    <w:rsid w:val="00B75FD2"/>
    <w:rsid w:val="00B76AB1"/>
    <w:rsid w:val="00B77DE5"/>
    <w:rsid w:val="00B90B86"/>
    <w:rsid w:val="00B91496"/>
    <w:rsid w:val="00B91D3C"/>
    <w:rsid w:val="00B91E10"/>
    <w:rsid w:val="00B91E17"/>
    <w:rsid w:val="00B95232"/>
    <w:rsid w:val="00B9602F"/>
    <w:rsid w:val="00BA2437"/>
    <w:rsid w:val="00BA28BF"/>
    <w:rsid w:val="00BA59E2"/>
    <w:rsid w:val="00BA5F7D"/>
    <w:rsid w:val="00BB1996"/>
    <w:rsid w:val="00BB5EF1"/>
    <w:rsid w:val="00BB6071"/>
    <w:rsid w:val="00BC105B"/>
    <w:rsid w:val="00BC1524"/>
    <w:rsid w:val="00BC159E"/>
    <w:rsid w:val="00BC2CD9"/>
    <w:rsid w:val="00BC3AA3"/>
    <w:rsid w:val="00BC52DE"/>
    <w:rsid w:val="00BC653F"/>
    <w:rsid w:val="00BC7401"/>
    <w:rsid w:val="00BC790F"/>
    <w:rsid w:val="00BD19AA"/>
    <w:rsid w:val="00BD27DA"/>
    <w:rsid w:val="00BD313D"/>
    <w:rsid w:val="00BD439A"/>
    <w:rsid w:val="00BD45E2"/>
    <w:rsid w:val="00BD4969"/>
    <w:rsid w:val="00BD4E20"/>
    <w:rsid w:val="00BD601C"/>
    <w:rsid w:val="00BE172F"/>
    <w:rsid w:val="00BE2364"/>
    <w:rsid w:val="00BE2D69"/>
    <w:rsid w:val="00BE3A93"/>
    <w:rsid w:val="00BE5078"/>
    <w:rsid w:val="00BE5724"/>
    <w:rsid w:val="00BE761D"/>
    <w:rsid w:val="00BF1D7C"/>
    <w:rsid w:val="00BF2317"/>
    <w:rsid w:val="00BF3C77"/>
    <w:rsid w:val="00BF569E"/>
    <w:rsid w:val="00BF64F7"/>
    <w:rsid w:val="00C00A19"/>
    <w:rsid w:val="00C00E0A"/>
    <w:rsid w:val="00C03059"/>
    <w:rsid w:val="00C04C3D"/>
    <w:rsid w:val="00C05FE3"/>
    <w:rsid w:val="00C0731D"/>
    <w:rsid w:val="00C07A89"/>
    <w:rsid w:val="00C116C8"/>
    <w:rsid w:val="00C11926"/>
    <w:rsid w:val="00C12114"/>
    <w:rsid w:val="00C174E7"/>
    <w:rsid w:val="00C22FCF"/>
    <w:rsid w:val="00C24717"/>
    <w:rsid w:val="00C255CA"/>
    <w:rsid w:val="00C2620C"/>
    <w:rsid w:val="00C269E6"/>
    <w:rsid w:val="00C27031"/>
    <w:rsid w:val="00C274D1"/>
    <w:rsid w:val="00C3093A"/>
    <w:rsid w:val="00C30BD6"/>
    <w:rsid w:val="00C3132E"/>
    <w:rsid w:val="00C31672"/>
    <w:rsid w:val="00C3193B"/>
    <w:rsid w:val="00C31BC5"/>
    <w:rsid w:val="00C3313F"/>
    <w:rsid w:val="00C337C6"/>
    <w:rsid w:val="00C337F2"/>
    <w:rsid w:val="00C3403E"/>
    <w:rsid w:val="00C34188"/>
    <w:rsid w:val="00C3507D"/>
    <w:rsid w:val="00C36252"/>
    <w:rsid w:val="00C37AEF"/>
    <w:rsid w:val="00C37C4D"/>
    <w:rsid w:val="00C40309"/>
    <w:rsid w:val="00C41F22"/>
    <w:rsid w:val="00C43C81"/>
    <w:rsid w:val="00C450EE"/>
    <w:rsid w:val="00C47E13"/>
    <w:rsid w:val="00C528E3"/>
    <w:rsid w:val="00C53CAA"/>
    <w:rsid w:val="00C55F2B"/>
    <w:rsid w:val="00C5767E"/>
    <w:rsid w:val="00C577D4"/>
    <w:rsid w:val="00C60E2E"/>
    <w:rsid w:val="00C6275E"/>
    <w:rsid w:val="00C62B94"/>
    <w:rsid w:val="00C63414"/>
    <w:rsid w:val="00C6368D"/>
    <w:rsid w:val="00C66148"/>
    <w:rsid w:val="00C66546"/>
    <w:rsid w:val="00C700DD"/>
    <w:rsid w:val="00C70782"/>
    <w:rsid w:val="00C71971"/>
    <w:rsid w:val="00C71B8D"/>
    <w:rsid w:val="00C73441"/>
    <w:rsid w:val="00C744DA"/>
    <w:rsid w:val="00C80887"/>
    <w:rsid w:val="00C81046"/>
    <w:rsid w:val="00C818E0"/>
    <w:rsid w:val="00C82018"/>
    <w:rsid w:val="00C8402D"/>
    <w:rsid w:val="00C847AD"/>
    <w:rsid w:val="00C85DE2"/>
    <w:rsid w:val="00C929CA"/>
    <w:rsid w:val="00C937F6"/>
    <w:rsid w:val="00CA1CF9"/>
    <w:rsid w:val="00CA24CE"/>
    <w:rsid w:val="00CA342E"/>
    <w:rsid w:val="00CA4394"/>
    <w:rsid w:val="00CA4659"/>
    <w:rsid w:val="00CA499E"/>
    <w:rsid w:val="00CA5793"/>
    <w:rsid w:val="00CA5E8F"/>
    <w:rsid w:val="00CB0E71"/>
    <w:rsid w:val="00CB1530"/>
    <w:rsid w:val="00CB2136"/>
    <w:rsid w:val="00CB293C"/>
    <w:rsid w:val="00CB48B7"/>
    <w:rsid w:val="00CB57C7"/>
    <w:rsid w:val="00CB6FAD"/>
    <w:rsid w:val="00CB718C"/>
    <w:rsid w:val="00CB724E"/>
    <w:rsid w:val="00CC0006"/>
    <w:rsid w:val="00CC1B90"/>
    <w:rsid w:val="00CC293B"/>
    <w:rsid w:val="00CC3684"/>
    <w:rsid w:val="00CC3F58"/>
    <w:rsid w:val="00CC7B56"/>
    <w:rsid w:val="00CD0C98"/>
    <w:rsid w:val="00CD287D"/>
    <w:rsid w:val="00CD3B9D"/>
    <w:rsid w:val="00CD7D38"/>
    <w:rsid w:val="00CE1EAB"/>
    <w:rsid w:val="00CE752E"/>
    <w:rsid w:val="00CF0525"/>
    <w:rsid w:val="00CF36D8"/>
    <w:rsid w:val="00CF59B3"/>
    <w:rsid w:val="00D00A6A"/>
    <w:rsid w:val="00D015A3"/>
    <w:rsid w:val="00D02841"/>
    <w:rsid w:val="00D02A52"/>
    <w:rsid w:val="00D03C07"/>
    <w:rsid w:val="00D07332"/>
    <w:rsid w:val="00D10756"/>
    <w:rsid w:val="00D133CC"/>
    <w:rsid w:val="00D139C0"/>
    <w:rsid w:val="00D152EA"/>
    <w:rsid w:val="00D17462"/>
    <w:rsid w:val="00D2243D"/>
    <w:rsid w:val="00D22B4C"/>
    <w:rsid w:val="00D239AE"/>
    <w:rsid w:val="00D24389"/>
    <w:rsid w:val="00D24F1B"/>
    <w:rsid w:val="00D27D45"/>
    <w:rsid w:val="00D3068C"/>
    <w:rsid w:val="00D31612"/>
    <w:rsid w:val="00D3167F"/>
    <w:rsid w:val="00D3211E"/>
    <w:rsid w:val="00D32179"/>
    <w:rsid w:val="00D326E8"/>
    <w:rsid w:val="00D3407B"/>
    <w:rsid w:val="00D349D5"/>
    <w:rsid w:val="00D35A9B"/>
    <w:rsid w:val="00D35C2F"/>
    <w:rsid w:val="00D36921"/>
    <w:rsid w:val="00D42B45"/>
    <w:rsid w:val="00D4605D"/>
    <w:rsid w:val="00D47D3A"/>
    <w:rsid w:val="00D561AE"/>
    <w:rsid w:val="00D573A8"/>
    <w:rsid w:val="00D60DE6"/>
    <w:rsid w:val="00D62242"/>
    <w:rsid w:val="00D6313B"/>
    <w:rsid w:val="00D63A80"/>
    <w:rsid w:val="00D65679"/>
    <w:rsid w:val="00D65D34"/>
    <w:rsid w:val="00D669A9"/>
    <w:rsid w:val="00D66FF4"/>
    <w:rsid w:val="00D71B49"/>
    <w:rsid w:val="00D72394"/>
    <w:rsid w:val="00D72A99"/>
    <w:rsid w:val="00D73978"/>
    <w:rsid w:val="00D75616"/>
    <w:rsid w:val="00D76FBD"/>
    <w:rsid w:val="00D77F4C"/>
    <w:rsid w:val="00D83E03"/>
    <w:rsid w:val="00D84F23"/>
    <w:rsid w:val="00D86207"/>
    <w:rsid w:val="00D86A7E"/>
    <w:rsid w:val="00D86BFF"/>
    <w:rsid w:val="00D86CDC"/>
    <w:rsid w:val="00D86E81"/>
    <w:rsid w:val="00D93049"/>
    <w:rsid w:val="00D937D6"/>
    <w:rsid w:val="00D948B9"/>
    <w:rsid w:val="00D94F62"/>
    <w:rsid w:val="00D963FA"/>
    <w:rsid w:val="00D97A4A"/>
    <w:rsid w:val="00DA0D9A"/>
    <w:rsid w:val="00DA1912"/>
    <w:rsid w:val="00DA1FE1"/>
    <w:rsid w:val="00DA3669"/>
    <w:rsid w:val="00DA399E"/>
    <w:rsid w:val="00DA661B"/>
    <w:rsid w:val="00DA707A"/>
    <w:rsid w:val="00DB0F78"/>
    <w:rsid w:val="00DB1FA9"/>
    <w:rsid w:val="00DB2391"/>
    <w:rsid w:val="00DB2D8E"/>
    <w:rsid w:val="00DB33F2"/>
    <w:rsid w:val="00DB562C"/>
    <w:rsid w:val="00DB5BD7"/>
    <w:rsid w:val="00DB74F1"/>
    <w:rsid w:val="00DB7DEB"/>
    <w:rsid w:val="00DC3A16"/>
    <w:rsid w:val="00DC60A4"/>
    <w:rsid w:val="00DC70C8"/>
    <w:rsid w:val="00DD522D"/>
    <w:rsid w:val="00DD733B"/>
    <w:rsid w:val="00DD759B"/>
    <w:rsid w:val="00DE1725"/>
    <w:rsid w:val="00DE3590"/>
    <w:rsid w:val="00DE5245"/>
    <w:rsid w:val="00DE53C2"/>
    <w:rsid w:val="00DE69DF"/>
    <w:rsid w:val="00DE72A9"/>
    <w:rsid w:val="00DE7343"/>
    <w:rsid w:val="00DF14BD"/>
    <w:rsid w:val="00DF2040"/>
    <w:rsid w:val="00DF2419"/>
    <w:rsid w:val="00DF4E69"/>
    <w:rsid w:val="00DF599F"/>
    <w:rsid w:val="00DF5B76"/>
    <w:rsid w:val="00DF6104"/>
    <w:rsid w:val="00DF725F"/>
    <w:rsid w:val="00DF7CC7"/>
    <w:rsid w:val="00E00582"/>
    <w:rsid w:val="00E00D60"/>
    <w:rsid w:val="00E01D3E"/>
    <w:rsid w:val="00E042E2"/>
    <w:rsid w:val="00E046F0"/>
    <w:rsid w:val="00E075B6"/>
    <w:rsid w:val="00E07902"/>
    <w:rsid w:val="00E122FD"/>
    <w:rsid w:val="00E12FC8"/>
    <w:rsid w:val="00E14E9E"/>
    <w:rsid w:val="00E17D8E"/>
    <w:rsid w:val="00E17E48"/>
    <w:rsid w:val="00E2085B"/>
    <w:rsid w:val="00E211EE"/>
    <w:rsid w:val="00E2129B"/>
    <w:rsid w:val="00E230A7"/>
    <w:rsid w:val="00E23201"/>
    <w:rsid w:val="00E2364F"/>
    <w:rsid w:val="00E23CB8"/>
    <w:rsid w:val="00E23FCD"/>
    <w:rsid w:val="00E24341"/>
    <w:rsid w:val="00E2712F"/>
    <w:rsid w:val="00E30D72"/>
    <w:rsid w:val="00E33213"/>
    <w:rsid w:val="00E3592E"/>
    <w:rsid w:val="00E35F1B"/>
    <w:rsid w:val="00E36597"/>
    <w:rsid w:val="00E36AD3"/>
    <w:rsid w:val="00E4221D"/>
    <w:rsid w:val="00E43E5E"/>
    <w:rsid w:val="00E43F02"/>
    <w:rsid w:val="00E50868"/>
    <w:rsid w:val="00E53FD7"/>
    <w:rsid w:val="00E54CCA"/>
    <w:rsid w:val="00E5520E"/>
    <w:rsid w:val="00E578DF"/>
    <w:rsid w:val="00E609D1"/>
    <w:rsid w:val="00E60CA2"/>
    <w:rsid w:val="00E646A0"/>
    <w:rsid w:val="00E702A0"/>
    <w:rsid w:val="00E70545"/>
    <w:rsid w:val="00E714DB"/>
    <w:rsid w:val="00E71600"/>
    <w:rsid w:val="00E71DD5"/>
    <w:rsid w:val="00E73282"/>
    <w:rsid w:val="00E740FB"/>
    <w:rsid w:val="00E802F4"/>
    <w:rsid w:val="00E82B2E"/>
    <w:rsid w:val="00E82CD4"/>
    <w:rsid w:val="00E83756"/>
    <w:rsid w:val="00E83F8A"/>
    <w:rsid w:val="00E851F1"/>
    <w:rsid w:val="00E853D3"/>
    <w:rsid w:val="00E859A2"/>
    <w:rsid w:val="00E87023"/>
    <w:rsid w:val="00E87BCE"/>
    <w:rsid w:val="00E87C09"/>
    <w:rsid w:val="00E90A64"/>
    <w:rsid w:val="00E90D9A"/>
    <w:rsid w:val="00E91710"/>
    <w:rsid w:val="00E91A20"/>
    <w:rsid w:val="00E92E86"/>
    <w:rsid w:val="00E93189"/>
    <w:rsid w:val="00E93E8E"/>
    <w:rsid w:val="00E9582E"/>
    <w:rsid w:val="00E9688F"/>
    <w:rsid w:val="00E9695C"/>
    <w:rsid w:val="00E97DCC"/>
    <w:rsid w:val="00EA076C"/>
    <w:rsid w:val="00EA08D2"/>
    <w:rsid w:val="00EA0E39"/>
    <w:rsid w:val="00EA15EF"/>
    <w:rsid w:val="00EA3E21"/>
    <w:rsid w:val="00EA4DC9"/>
    <w:rsid w:val="00EA5818"/>
    <w:rsid w:val="00EA78F6"/>
    <w:rsid w:val="00EA79D8"/>
    <w:rsid w:val="00EB0061"/>
    <w:rsid w:val="00EB0897"/>
    <w:rsid w:val="00EB15D6"/>
    <w:rsid w:val="00EB3DD8"/>
    <w:rsid w:val="00EB7042"/>
    <w:rsid w:val="00EB74E8"/>
    <w:rsid w:val="00EB753B"/>
    <w:rsid w:val="00EC002C"/>
    <w:rsid w:val="00EC09C6"/>
    <w:rsid w:val="00EC21EF"/>
    <w:rsid w:val="00EC368D"/>
    <w:rsid w:val="00EC4D16"/>
    <w:rsid w:val="00EC789E"/>
    <w:rsid w:val="00EC7BBA"/>
    <w:rsid w:val="00ED19B5"/>
    <w:rsid w:val="00ED3366"/>
    <w:rsid w:val="00ED5F35"/>
    <w:rsid w:val="00ED5FA9"/>
    <w:rsid w:val="00ED6F1A"/>
    <w:rsid w:val="00ED7025"/>
    <w:rsid w:val="00ED74CA"/>
    <w:rsid w:val="00EE04C4"/>
    <w:rsid w:val="00EE0910"/>
    <w:rsid w:val="00EE1B29"/>
    <w:rsid w:val="00EE296F"/>
    <w:rsid w:val="00EE38E0"/>
    <w:rsid w:val="00EE47BD"/>
    <w:rsid w:val="00EE692C"/>
    <w:rsid w:val="00EE69C6"/>
    <w:rsid w:val="00EE6CCF"/>
    <w:rsid w:val="00EF008A"/>
    <w:rsid w:val="00EF2301"/>
    <w:rsid w:val="00EF2BCA"/>
    <w:rsid w:val="00EF3B5E"/>
    <w:rsid w:val="00EF4236"/>
    <w:rsid w:val="00F002D9"/>
    <w:rsid w:val="00F01B2C"/>
    <w:rsid w:val="00F020B8"/>
    <w:rsid w:val="00F02D08"/>
    <w:rsid w:val="00F03F00"/>
    <w:rsid w:val="00F05BB1"/>
    <w:rsid w:val="00F06599"/>
    <w:rsid w:val="00F06715"/>
    <w:rsid w:val="00F078C8"/>
    <w:rsid w:val="00F10A09"/>
    <w:rsid w:val="00F1280F"/>
    <w:rsid w:val="00F130FD"/>
    <w:rsid w:val="00F132A6"/>
    <w:rsid w:val="00F13A82"/>
    <w:rsid w:val="00F13DB3"/>
    <w:rsid w:val="00F14978"/>
    <w:rsid w:val="00F15E98"/>
    <w:rsid w:val="00F168CC"/>
    <w:rsid w:val="00F20D84"/>
    <w:rsid w:val="00F23169"/>
    <w:rsid w:val="00F24248"/>
    <w:rsid w:val="00F246EF"/>
    <w:rsid w:val="00F24A62"/>
    <w:rsid w:val="00F307AD"/>
    <w:rsid w:val="00F31A99"/>
    <w:rsid w:val="00F31AD6"/>
    <w:rsid w:val="00F3405B"/>
    <w:rsid w:val="00F37988"/>
    <w:rsid w:val="00F37BB8"/>
    <w:rsid w:val="00F37D9E"/>
    <w:rsid w:val="00F40C69"/>
    <w:rsid w:val="00F418AC"/>
    <w:rsid w:val="00F41B54"/>
    <w:rsid w:val="00F41E8F"/>
    <w:rsid w:val="00F43209"/>
    <w:rsid w:val="00F442BE"/>
    <w:rsid w:val="00F50F2C"/>
    <w:rsid w:val="00F519DC"/>
    <w:rsid w:val="00F57324"/>
    <w:rsid w:val="00F60815"/>
    <w:rsid w:val="00F613A6"/>
    <w:rsid w:val="00F62054"/>
    <w:rsid w:val="00F631B3"/>
    <w:rsid w:val="00F63DE4"/>
    <w:rsid w:val="00F64F17"/>
    <w:rsid w:val="00F655A6"/>
    <w:rsid w:val="00F65FE0"/>
    <w:rsid w:val="00F676E9"/>
    <w:rsid w:val="00F67F8D"/>
    <w:rsid w:val="00F70921"/>
    <w:rsid w:val="00F71471"/>
    <w:rsid w:val="00F734D1"/>
    <w:rsid w:val="00F74C35"/>
    <w:rsid w:val="00F77FE3"/>
    <w:rsid w:val="00F80A43"/>
    <w:rsid w:val="00F8443D"/>
    <w:rsid w:val="00F85433"/>
    <w:rsid w:val="00F85515"/>
    <w:rsid w:val="00F86C27"/>
    <w:rsid w:val="00F878DC"/>
    <w:rsid w:val="00F90BE5"/>
    <w:rsid w:val="00F91348"/>
    <w:rsid w:val="00F92A8A"/>
    <w:rsid w:val="00F94FEF"/>
    <w:rsid w:val="00F9651B"/>
    <w:rsid w:val="00F97171"/>
    <w:rsid w:val="00F97175"/>
    <w:rsid w:val="00F9717A"/>
    <w:rsid w:val="00FA083F"/>
    <w:rsid w:val="00FA0CE2"/>
    <w:rsid w:val="00FA2DED"/>
    <w:rsid w:val="00FA5DB8"/>
    <w:rsid w:val="00FB2946"/>
    <w:rsid w:val="00FC0BDD"/>
    <w:rsid w:val="00FC14D0"/>
    <w:rsid w:val="00FC2D7B"/>
    <w:rsid w:val="00FC3549"/>
    <w:rsid w:val="00FC42BF"/>
    <w:rsid w:val="00FC5A63"/>
    <w:rsid w:val="00FC7F92"/>
    <w:rsid w:val="00FD07CD"/>
    <w:rsid w:val="00FD1281"/>
    <w:rsid w:val="00FD19B0"/>
    <w:rsid w:val="00FD315F"/>
    <w:rsid w:val="00FD422F"/>
    <w:rsid w:val="00FD4257"/>
    <w:rsid w:val="00FD48CE"/>
    <w:rsid w:val="00FD4BD8"/>
    <w:rsid w:val="00FD6DB0"/>
    <w:rsid w:val="00FD75A3"/>
    <w:rsid w:val="00FD7FF9"/>
    <w:rsid w:val="00FE05E9"/>
    <w:rsid w:val="00FE0C30"/>
    <w:rsid w:val="00FE0F7A"/>
    <w:rsid w:val="00FE12E5"/>
    <w:rsid w:val="00FE230A"/>
    <w:rsid w:val="00FE2AC4"/>
    <w:rsid w:val="00FE2BB8"/>
    <w:rsid w:val="00FE3900"/>
    <w:rsid w:val="00FE43F4"/>
    <w:rsid w:val="00FE4816"/>
    <w:rsid w:val="00FE4D86"/>
    <w:rsid w:val="00FE4E17"/>
    <w:rsid w:val="00FE6AD7"/>
    <w:rsid w:val="00FE7A29"/>
    <w:rsid w:val="00FF0673"/>
    <w:rsid w:val="00FF0946"/>
    <w:rsid w:val="00FF133F"/>
    <w:rsid w:val="00FF26A4"/>
    <w:rsid w:val="00FF3090"/>
    <w:rsid w:val="00FF4158"/>
    <w:rsid w:val="00FF485D"/>
    <w:rsid w:val="00FF5296"/>
    <w:rsid w:val="00FF5733"/>
    <w:rsid w:val="00FF5EFA"/>
    <w:rsid w:val="00FF61C8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A6FD4E"/>
  <w15:docId w15:val="{15A84D43-6AFB-4476-8CD6-484B2E27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1134"/>
      </w:tabs>
      <w:ind w:firstLine="567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tabs>
        <w:tab w:val="left" w:pos="1134"/>
      </w:tabs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right="14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67"/>
      <w:jc w:val="both"/>
    </w:pPr>
    <w:rPr>
      <w:sz w:val="24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pPr>
      <w:ind w:firstLine="567"/>
    </w:pPr>
    <w:rPr>
      <w:sz w:val="24"/>
      <w:lang w:val="en-US"/>
    </w:rPr>
  </w:style>
  <w:style w:type="paragraph" w:styleId="a6">
    <w:name w:val="caption"/>
    <w:basedOn w:val="a"/>
    <w:next w:val="a"/>
    <w:qFormat/>
    <w:rPr>
      <w:b/>
      <w:sz w:val="24"/>
    </w:rPr>
  </w:style>
  <w:style w:type="paragraph" w:styleId="20">
    <w:name w:val="Body Text Indent 2"/>
    <w:basedOn w:val="a"/>
    <w:pPr>
      <w:ind w:left="1416" w:hanging="849"/>
      <w:jc w:val="both"/>
    </w:pPr>
    <w:rPr>
      <w:sz w:val="24"/>
    </w:rPr>
  </w:style>
  <w:style w:type="paragraph" w:styleId="a7">
    <w:name w:val="Block Text"/>
    <w:basedOn w:val="a"/>
    <w:pPr>
      <w:ind w:left="1999" w:right="-143" w:hanging="377"/>
      <w:jc w:val="both"/>
    </w:pPr>
    <w:rPr>
      <w:sz w:val="24"/>
    </w:rPr>
  </w:style>
  <w:style w:type="paragraph" w:styleId="a8">
    <w:name w:val="Body Text"/>
    <w:basedOn w:val="a"/>
    <w:pPr>
      <w:jc w:val="both"/>
    </w:pPr>
    <w:rPr>
      <w:sz w:val="24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A9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070CB6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E00D60"/>
    <w:pPr>
      <w:tabs>
        <w:tab w:val="center" w:pos="4677"/>
        <w:tab w:val="right" w:pos="9355"/>
      </w:tabs>
    </w:pPr>
    <w:rPr>
      <w:sz w:val="28"/>
    </w:rPr>
  </w:style>
  <w:style w:type="paragraph" w:customStyle="1" w:styleId="FR1">
    <w:name w:val="FR1"/>
    <w:rsid w:val="00E00D60"/>
    <w:pPr>
      <w:widowControl w:val="0"/>
      <w:snapToGrid w:val="0"/>
      <w:ind w:left="760" w:firstLine="20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441D8A"/>
    <w:pPr>
      <w:ind w:left="720"/>
      <w:contextualSpacing/>
    </w:pPr>
  </w:style>
  <w:style w:type="paragraph" w:styleId="af">
    <w:name w:val="No Spacing"/>
    <w:uiPriority w:val="1"/>
    <w:qFormat/>
    <w:rsid w:val="00C937F6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locked/>
    <w:rsid w:val="00F24248"/>
    <w:rPr>
      <w:sz w:val="24"/>
    </w:rPr>
  </w:style>
  <w:style w:type="character" w:styleId="af0">
    <w:name w:val="annotation reference"/>
    <w:basedOn w:val="a0"/>
    <w:semiHidden/>
    <w:unhideWhenUsed/>
    <w:rsid w:val="00AB1D22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AB1D22"/>
  </w:style>
  <w:style w:type="character" w:customStyle="1" w:styleId="af2">
    <w:name w:val="Текст примечания Знак"/>
    <w:basedOn w:val="a0"/>
    <w:link w:val="af1"/>
    <w:semiHidden/>
    <w:rsid w:val="00AB1D22"/>
  </w:style>
  <w:style w:type="paragraph" w:styleId="af3">
    <w:name w:val="annotation subject"/>
    <w:basedOn w:val="af1"/>
    <w:next w:val="af1"/>
    <w:link w:val="af4"/>
    <w:semiHidden/>
    <w:unhideWhenUsed/>
    <w:rsid w:val="00AB1D22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AB1D22"/>
    <w:rPr>
      <w:b/>
      <w:bCs/>
    </w:rPr>
  </w:style>
  <w:style w:type="paragraph" w:styleId="af5">
    <w:name w:val="Revision"/>
    <w:hidden/>
    <w:uiPriority w:val="99"/>
    <w:semiHidden/>
    <w:rsid w:val="00C73441"/>
  </w:style>
  <w:style w:type="paragraph" w:styleId="af6">
    <w:name w:val="Normal (Web)"/>
    <w:basedOn w:val="a"/>
    <w:uiPriority w:val="99"/>
    <w:semiHidden/>
    <w:unhideWhenUsed/>
    <w:rsid w:val="0044680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3A7B9-E0FE-42A7-A91E-1F9ADA24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2985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*******</Company>
  <LinksUpToDate>false</LinksUpToDate>
  <CharactersWithSpaces>19962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Шаврина Ксения Владимировна</dc:creator>
  <cp:lastModifiedBy>Гулидова Мария Андреевна</cp:lastModifiedBy>
  <cp:revision>3</cp:revision>
  <cp:lastPrinted>2019-11-06T11:56:00Z</cp:lastPrinted>
  <dcterms:created xsi:type="dcterms:W3CDTF">2025-06-03T08:20:00Z</dcterms:created>
  <dcterms:modified xsi:type="dcterms:W3CDTF">2025-06-09T14:33:00Z</dcterms:modified>
</cp:coreProperties>
</file>