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D961C" w14:textId="520B9E22" w:rsidR="00F24248" w:rsidRPr="00C6487C" w:rsidRDefault="00B50F86" w:rsidP="00B50F86">
      <w:pPr>
        <w:pStyle w:val="a3"/>
        <w:ind w:firstLine="0"/>
        <w:jc w:val="right"/>
        <w:rPr>
          <w:b/>
          <w:sz w:val="26"/>
          <w:szCs w:val="26"/>
        </w:rPr>
      </w:pPr>
      <w:r w:rsidRPr="00C6487C">
        <w:rPr>
          <w:b/>
          <w:sz w:val="26"/>
          <w:szCs w:val="26"/>
        </w:rPr>
        <w:t>Приложение 3</w:t>
      </w:r>
    </w:p>
    <w:p w14:paraId="112469F2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3D011E1D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6EED1706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18992EE1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47A81E37" w14:textId="77777777" w:rsidR="00AB238C" w:rsidRPr="00AB238C" w:rsidRDefault="00AB238C" w:rsidP="00AB238C">
      <w:pPr>
        <w:pStyle w:val="a3"/>
        <w:jc w:val="center"/>
        <w:rPr>
          <w:b/>
          <w:szCs w:val="24"/>
        </w:rPr>
      </w:pPr>
      <w:r w:rsidRPr="00AB238C">
        <w:rPr>
          <w:b/>
          <w:szCs w:val="24"/>
        </w:rPr>
        <w:t>на разработку рабочей документации</w:t>
      </w:r>
    </w:p>
    <w:p w14:paraId="179C11D4" w14:textId="77777777" w:rsidR="00F32325" w:rsidRDefault="00A32275" w:rsidP="00AB238C">
      <w:pPr>
        <w:pStyle w:val="a3"/>
        <w:ind w:firstLine="0"/>
        <w:jc w:val="center"/>
        <w:rPr>
          <w:b/>
          <w:szCs w:val="24"/>
        </w:rPr>
      </w:pPr>
      <w:r w:rsidRPr="00A32275">
        <w:rPr>
          <w:b/>
          <w:szCs w:val="24"/>
        </w:rPr>
        <w:t>«</w:t>
      </w:r>
      <w:r w:rsidR="00DC7CB2">
        <w:rPr>
          <w:b/>
          <w:szCs w:val="24"/>
        </w:rPr>
        <w:t>Сосновское месторождение нефти. ПНС. Техническое перевооружение</w:t>
      </w:r>
      <w:r w:rsidRPr="00A32275">
        <w:rPr>
          <w:b/>
          <w:szCs w:val="24"/>
        </w:rPr>
        <w:t>»</w:t>
      </w:r>
    </w:p>
    <w:p w14:paraId="5964B06E" w14:textId="77777777" w:rsidR="00A32275" w:rsidRDefault="00A32275" w:rsidP="00AB238C">
      <w:pPr>
        <w:pStyle w:val="a3"/>
        <w:ind w:firstLine="0"/>
        <w:jc w:val="center"/>
        <w:rPr>
          <w:b/>
          <w:szCs w:val="24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3686"/>
        <w:gridCol w:w="6662"/>
      </w:tblGrid>
      <w:tr w:rsidR="004B6034" w:rsidRPr="00086F8A" w14:paraId="208FF071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5191" w14:textId="77777777" w:rsidR="004B6034" w:rsidRDefault="00DD522D" w:rsidP="00DD52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4B6034" w:rsidRPr="00086F8A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2732E6D8" w14:textId="77777777" w:rsidR="00DD522D" w:rsidRPr="00086F8A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A4AA" w14:textId="77777777" w:rsidR="002E3241" w:rsidRPr="00AA0BA6" w:rsidRDefault="0098253B" w:rsidP="00111EB8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A0BA6">
              <w:rPr>
                <w:i/>
                <w:sz w:val="24"/>
                <w:szCs w:val="24"/>
              </w:rPr>
              <w:t>Внутрипостроечный титульный список объектов капитальног</w:t>
            </w:r>
            <w:r w:rsidR="00CF2D04">
              <w:rPr>
                <w:i/>
                <w:sz w:val="24"/>
                <w:szCs w:val="24"/>
              </w:rPr>
              <w:t xml:space="preserve">о строительства и реконструкции </w:t>
            </w:r>
            <w:r w:rsidRPr="00AA0BA6">
              <w:rPr>
                <w:i/>
                <w:sz w:val="24"/>
                <w:szCs w:val="24"/>
              </w:rPr>
              <w:t>АО «Белкамнефть» им. А.А. Волкова на 202</w:t>
            </w:r>
            <w:r>
              <w:rPr>
                <w:i/>
                <w:sz w:val="24"/>
                <w:szCs w:val="24"/>
              </w:rPr>
              <w:t>5</w:t>
            </w:r>
            <w:r w:rsidRPr="00AA0BA6">
              <w:rPr>
                <w:i/>
                <w:sz w:val="24"/>
                <w:szCs w:val="24"/>
              </w:rPr>
              <w:t xml:space="preserve"> г.</w:t>
            </w:r>
          </w:p>
        </w:tc>
      </w:tr>
      <w:tr w:rsidR="00B264B0" w:rsidRPr="00086F8A" w14:paraId="7A344183" w14:textId="77777777" w:rsidTr="005019AB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DAFE" w14:textId="77777777" w:rsidR="00DD522D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2. </w:t>
            </w:r>
            <w:r w:rsidR="00FF3090" w:rsidRPr="00086F8A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281A" w14:textId="77777777" w:rsidR="00A04821" w:rsidRPr="00AA0BA6" w:rsidRDefault="0098253B" w:rsidP="0098253B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FE4303">
              <w:rPr>
                <w:i/>
                <w:sz w:val="24"/>
                <w:szCs w:val="24"/>
              </w:rPr>
              <w:t xml:space="preserve">Удмуртская Республика, </w:t>
            </w:r>
            <w:r>
              <w:rPr>
                <w:i/>
                <w:sz w:val="24"/>
                <w:szCs w:val="24"/>
              </w:rPr>
              <w:t>Якшур-Бодьинский</w:t>
            </w:r>
            <w:r w:rsidRPr="00FE4303">
              <w:rPr>
                <w:i/>
                <w:sz w:val="24"/>
                <w:szCs w:val="24"/>
              </w:rPr>
              <w:t xml:space="preserve"> район</w:t>
            </w:r>
          </w:p>
        </w:tc>
      </w:tr>
      <w:tr w:rsidR="004B6034" w:rsidRPr="00086F8A" w14:paraId="401D684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3726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3. </w:t>
            </w:r>
            <w:r w:rsidR="004B6034" w:rsidRPr="00086F8A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A90AF" w14:textId="77777777" w:rsidR="00214E2E" w:rsidRPr="00AA0BA6" w:rsidRDefault="0098253B" w:rsidP="00930395">
            <w:pPr>
              <w:jc w:val="both"/>
              <w:rPr>
                <w:i/>
                <w:sz w:val="24"/>
                <w:szCs w:val="24"/>
              </w:rPr>
            </w:pPr>
            <w:r w:rsidRPr="0098253B">
              <w:rPr>
                <w:i/>
                <w:sz w:val="24"/>
                <w:szCs w:val="24"/>
              </w:rPr>
              <w:t>Техническое перевооружение</w:t>
            </w:r>
          </w:p>
        </w:tc>
      </w:tr>
      <w:tr w:rsidR="004B6034" w:rsidRPr="00086F8A" w14:paraId="0C68CD3A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82C6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4. </w:t>
            </w:r>
            <w:r w:rsidR="004B6034" w:rsidRPr="00086F8A">
              <w:rPr>
                <w:b/>
                <w:sz w:val="24"/>
                <w:szCs w:val="24"/>
              </w:rPr>
              <w:t>Стадийность проектировани</w:t>
            </w:r>
            <w:r w:rsidRPr="00086F8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BFFF" w14:textId="77777777" w:rsidR="00AD5538" w:rsidRPr="0098253B" w:rsidDel="00001FDF" w:rsidRDefault="00AC1522" w:rsidP="00001FDF">
            <w:pPr>
              <w:jc w:val="both"/>
              <w:rPr>
                <w:del w:id="0" w:author="Леонов Роман Константинович" w:date="2025-02-24T10:44:00Z"/>
                <w:i/>
                <w:color w:val="000000" w:themeColor="text1"/>
                <w:sz w:val="24"/>
                <w:szCs w:val="24"/>
              </w:rPr>
            </w:pPr>
            <w:r w:rsidRPr="00430D20">
              <w:rPr>
                <w:i/>
                <w:color w:val="000000" w:themeColor="text1"/>
                <w:sz w:val="24"/>
                <w:szCs w:val="24"/>
              </w:rPr>
              <w:t>4.</w:t>
            </w:r>
            <w:r w:rsidR="00AB238C" w:rsidRPr="00430D20">
              <w:rPr>
                <w:i/>
                <w:color w:val="000000" w:themeColor="text1"/>
                <w:sz w:val="24"/>
                <w:szCs w:val="24"/>
              </w:rPr>
              <w:t>1</w:t>
            </w:r>
            <w:r w:rsidRPr="00430D20">
              <w:rPr>
                <w:i/>
                <w:color w:val="000000" w:themeColor="text1"/>
                <w:sz w:val="24"/>
                <w:szCs w:val="24"/>
              </w:rPr>
              <w:t xml:space="preserve">. </w:t>
            </w:r>
            <w:r w:rsidR="00EB71B1" w:rsidRPr="00430D20">
              <w:rPr>
                <w:i/>
                <w:color w:val="000000" w:themeColor="text1"/>
                <w:sz w:val="24"/>
                <w:szCs w:val="24"/>
              </w:rPr>
              <w:t xml:space="preserve">Инженерные изыскания </w:t>
            </w:r>
          </w:p>
          <w:p w14:paraId="4B2959DA" w14:textId="77777777" w:rsidR="00EB71B1" w:rsidRPr="00AA0BA6" w:rsidRDefault="00EB71B1" w:rsidP="00AB238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4.2</w:t>
            </w:r>
            <w:r w:rsidRPr="00AA0BA6">
              <w:rPr>
                <w:i/>
                <w:sz w:val="24"/>
                <w:szCs w:val="24"/>
              </w:rPr>
              <w:t xml:space="preserve"> Рабочая документация</w:t>
            </w:r>
          </w:p>
        </w:tc>
      </w:tr>
      <w:tr w:rsidR="004B6034" w:rsidRPr="00086F8A" w14:paraId="6C01F31A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D30F" w14:textId="77777777" w:rsidR="00EB7042" w:rsidRPr="007B58CC" w:rsidRDefault="008C797E" w:rsidP="00376F8C">
            <w:pPr>
              <w:rPr>
                <w:b/>
                <w:sz w:val="24"/>
                <w:szCs w:val="24"/>
              </w:rPr>
            </w:pPr>
            <w:r w:rsidRPr="007B58CC">
              <w:rPr>
                <w:b/>
                <w:sz w:val="24"/>
                <w:szCs w:val="24"/>
              </w:rPr>
              <w:t xml:space="preserve">5. </w:t>
            </w:r>
            <w:r w:rsidR="006F134C" w:rsidRPr="007B58CC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7B58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A7A3" w14:textId="77777777" w:rsidR="00214E2E" w:rsidRPr="0098253B" w:rsidRDefault="00EF6C4B" w:rsidP="00430D20">
            <w:pPr>
              <w:rPr>
                <w:i/>
                <w:sz w:val="24"/>
                <w:szCs w:val="24"/>
              </w:rPr>
            </w:pPr>
            <w:r w:rsidRPr="00430D20">
              <w:rPr>
                <w:i/>
                <w:sz w:val="24"/>
                <w:szCs w:val="24"/>
              </w:rPr>
              <w:t xml:space="preserve">5.1. </w:t>
            </w:r>
            <w:r w:rsidR="008F5C51" w:rsidRPr="008F5C51">
              <w:rPr>
                <w:i/>
                <w:sz w:val="24"/>
                <w:szCs w:val="24"/>
              </w:rPr>
              <w:t>ПД, РД №1231 «Обустройство Сосновского нефтяного месторождения. ТВО и КНС», 2019г.</w:t>
            </w:r>
          </w:p>
        </w:tc>
      </w:tr>
      <w:tr w:rsidR="004B6034" w:rsidRPr="00086F8A" w14:paraId="0BDA557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12F3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6. </w:t>
            </w:r>
            <w:r w:rsidR="006F134C" w:rsidRPr="00086F8A">
              <w:rPr>
                <w:b/>
                <w:sz w:val="24"/>
                <w:szCs w:val="24"/>
              </w:rPr>
              <w:t>Заказчик проекта</w:t>
            </w:r>
          </w:p>
          <w:p w14:paraId="795BBA55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8B6" w14:textId="77777777" w:rsidR="00214E2E" w:rsidRPr="001F7280" w:rsidRDefault="001F7280" w:rsidP="00AB238C">
            <w:pPr>
              <w:rPr>
                <w:i/>
                <w:sz w:val="24"/>
                <w:szCs w:val="24"/>
              </w:rPr>
            </w:pPr>
            <w:r w:rsidRPr="001F7280">
              <w:rPr>
                <w:i/>
                <w:sz w:val="24"/>
                <w:szCs w:val="24"/>
              </w:rPr>
              <w:t>Акционерное общество «</w:t>
            </w:r>
            <w:r w:rsidR="00AB238C">
              <w:rPr>
                <w:i/>
                <w:sz w:val="24"/>
                <w:szCs w:val="24"/>
              </w:rPr>
              <w:t>Белкамнефть</w:t>
            </w:r>
            <w:r w:rsidRPr="001F7280">
              <w:rPr>
                <w:i/>
                <w:sz w:val="24"/>
                <w:szCs w:val="24"/>
              </w:rPr>
              <w:t>»</w:t>
            </w:r>
            <w:r w:rsidR="00AB238C">
              <w:rPr>
                <w:i/>
                <w:sz w:val="24"/>
                <w:szCs w:val="24"/>
              </w:rPr>
              <w:t xml:space="preserve"> им. А.А. Волкова</w:t>
            </w:r>
            <w:r w:rsidR="004C11EE">
              <w:rPr>
                <w:i/>
                <w:sz w:val="24"/>
                <w:szCs w:val="24"/>
              </w:rPr>
              <w:t xml:space="preserve"> (АО «Белкамнефть» им. А.А. Волкова)</w:t>
            </w:r>
          </w:p>
        </w:tc>
      </w:tr>
      <w:tr w:rsidR="004B6034" w:rsidRPr="00086F8A" w14:paraId="3AB40F23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BC65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18E" w14:textId="77777777" w:rsidR="004C11EE" w:rsidRPr="00EB71B1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EB71B1">
              <w:rPr>
                <w:i/>
                <w:color w:val="000000" w:themeColor="text1"/>
                <w:sz w:val="24"/>
                <w:szCs w:val="24"/>
              </w:rPr>
              <w:t xml:space="preserve">Определяется на тендерной </w:t>
            </w:r>
            <w:r w:rsidR="00512FB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B71B1">
              <w:rPr>
                <w:i/>
                <w:color w:val="000000" w:themeColor="text1"/>
                <w:sz w:val="24"/>
                <w:szCs w:val="24"/>
              </w:rPr>
              <w:t>основе</w:t>
            </w:r>
          </w:p>
          <w:p w14:paraId="363F6FE2" w14:textId="77777777" w:rsidR="00E87C09" w:rsidRPr="00DB1FA9" w:rsidRDefault="00E87C09" w:rsidP="000F4249">
            <w:pPr>
              <w:jc w:val="both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4B6034" w:rsidRPr="00086F8A" w14:paraId="370345DF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89FB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577B3AF9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45AA" w14:textId="77777777" w:rsidR="003C1C57" w:rsidRPr="00030B5F" w:rsidRDefault="003C1C57" w:rsidP="003C1C57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Сроки разработки документации согласно календарному плану, согласованному с Заказчиком.</w:t>
            </w:r>
          </w:p>
          <w:p w14:paraId="5F87511D" w14:textId="77777777" w:rsidR="00815027" w:rsidRPr="00C94043" w:rsidRDefault="00EB71B1" w:rsidP="00815027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EB71B1">
              <w:rPr>
                <w:i/>
                <w:color w:val="000000" w:themeColor="text1"/>
                <w:sz w:val="24"/>
                <w:szCs w:val="24"/>
              </w:rPr>
              <w:t xml:space="preserve">8.1 </w:t>
            </w:r>
            <w:r>
              <w:rPr>
                <w:i/>
                <w:sz w:val="24"/>
                <w:szCs w:val="24"/>
              </w:rPr>
              <w:t xml:space="preserve">Инженерные изыскания – 45 </w:t>
            </w:r>
            <w:r w:rsidRPr="001850D9">
              <w:rPr>
                <w:i/>
                <w:sz w:val="24"/>
                <w:szCs w:val="24"/>
              </w:rPr>
              <w:t>календарных дней</w:t>
            </w:r>
            <w:r>
              <w:rPr>
                <w:i/>
                <w:sz w:val="24"/>
                <w:szCs w:val="24"/>
              </w:rPr>
              <w:t>.</w:t>
            </w:r>
          </w:p>
          <w:p w14:paraId="653FB4E0" w14:textId="77777777" w:rsidR="00815027" w:rsidRPr="00030B5F" w:rsidRDefault="00815027" w:rsidP="00815027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 xml:space="preserve">8.2. Разработка РД – не более </w:t>
            </w:r>
            <w:r w:rsidR="0018427B" w:rsidRPr="00030B5F">
              <w:rPr>
                <w:i/>
                <w:sz w:val="24"/>
                <w:szCs w:val="24"/>
              </w:rPr>
              <w:t>7</w:t>
            </w:r>
            <w:r w:rsidRPr="00030B5F">
              <w:rPr>
                <w:i/>
                <w:sz w:val="24"/>
                <w:szCs w:val="24"/>
              </w:rPr>
              <w:t>0 календарных дней;</w:t>
            </w:r>
          </w:p>
          <w:p w14:paraId="580AF26E" w14:textId="77777777" w:rsidR="00A4609E" w:rsidRPr="005C3E40" w:rsidRDefault="00815027" w:rsidP="000F4277">
            <w:pPr>
              <w:jc w:val="both"/>
              <w:rPr>
                <w:i/>
                <w:sz w:val="24"/>
                <w:szCs w:val="24"/>
                <w:highlight w:val="cyan"/>
              </w:rPr>
            </w:pPr>
            <w:r w:rsidRPr="00030B5F">
              <w:rPr>
                <w:i/>
                <w:sz w:val="24"/>
                <w:szCs w:val="24"/>
              </w:rPr>
              <w:t xml:space="preserve">8.3. </w:t>
            </w:r>
            <w:r w:rsidR="00CF2D04" w:rsidRPr="00030B5F">
              <w:rPr>
                <w:i/>
                <w:sz w:val="24"/>
                <w:szCs w:val="24"/>
              </w:rPr>
              <w:t xml:space="preserve">Получение заключения экспертизы </w:t>
            </w:r>
            <w:r w:rsidR="00CF2D04">
              <w:rPr>
                <w:i/>
                <w:sz w:val="24"/>
                <w:szCs w:val="24"/>
              </w:rPr>
              <w:t xml:space="preserve">промышленной безопасности </w:t>
            </w:r>
            <w:r w:rsidR="00CF2D04" w:rsidRPr="00030B5F">
              <w:rPr>
                <w:i/>
                <w:sz w:val="24"/>
                <w:szCs w:val="24"/>
              </w:rPr>
              <w:t xml:space="preserve"> </w:t>
            </w:r>
            <w:r w:rsidR="00CF2D04" w:rsidRPr="000F4277">
              <w:rPr>
                <w:i/>
                <w:color w:val="000000" w:themeColor="text1"/>
                <w:sz w:val="24"/>
                <w:szCs w:val="24"/>
              </w:rPr>
              <w:t>не позднее октября 2025 г</w:t>
            </w:r>
          </w:p>
        </w:tc>
      </w:tr>
      <w:tr w:rsidR="004B6034" w:rsidRPr="00086F8A" w14:paraId="30320308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C42AC" w14:textId="77777777" w:rsidR="00376F8C" w:rsidRPr="00086F8A" w:rsidRDefault="00C71B8D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086F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67EF9" w14:textId="77777777" w:rsidR="00B212CB" w:rsidRPr="00217887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217887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217887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217887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217887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6262C0" w:rsidRPr="00086F8A" w14:paraId="1634A523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0507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10. Основные технико-</w:t>
            </w:r>
          </w:p>
          <w:p w14:paraId="00EC9D16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09AC" w14:textId="77777777" w:rsidR="00181DDE" w:rsidRDefault="00181DD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10.1 П</w:t>
            </w:r>
            <w:r w:rsidRPr="00181DDE">
              <w:rPr>
                <w:i/>
                <w:color w:val="000000" w:themeColor="text1"/>
                <w:sz w:val="24"/>
                <w:szCs w:val="24"/>
              </w:rPr>
              <w:t xml:space="preserve">ромежуточная </w:t>
            </w:r>
            <w:proofErr w:type="spellStart"/>
            <w:r w:rsidRPr="00181DDE">
              <w:rPr>
                <w:i/>
                <w:color w:val="000000" w:themeColor="text1"/>
                <w:sz w:val="24"/>
                <w:szCs w:val="24"/>
              </w:rPr>
              <w:t>нефтепрекачивающая</w:t>
            </w:r>
            <w:proofErr w:type="spellEnd"/>
            <w:r w:rsidRPr="00181DDE">
              <w:rPr>
                <w:i/>
                <w:color w:val="000000" w:themeColor="text1"/>
                <w:sz w:val="24"/>
                <w:szCs w:val="24"/>
              </w:rPr>
              <w:t xml:space="preserve"> станция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Сосновского месторождения нефти.</w:t>
            </w:r>
          </w:p>
          <w:p w14:paraId="5CA6B332" w14:textId="77777777" w:rsidR="00181DDE" w:rsidRPr="00AB78D6" w:rsidRDefault="00181DDE" w:rsidP="00181DDE">
            <w:pPr>
              <w:jc w:val="both"/>
              <w:rPr>
                <w:i/>
                <w:color w:val="000000" w:themeColor="text1"/>
                <w:sz w:val="23"/>
                <w:szCs w:val="23"/>
              </w:rPr>
            </w:pPr>
            <w:r w:rsidRPr="00AB78D6">
              <w:rPr>
                <w:i/>
                <w:color w:val="000000" w:themeColor="text1"/>
                <w:sz w:val="23"/>
                <w:szCs w:val="23"/>
              </w:rPr>
              <w:t xml:space="preserve">Максимальная годовая </w:t>
            </w:r>
            <w:r>
              <w:rPr>
                <w:i/>
                <w:color w:val="000000" w:themeColor="text1"/>
                <w:sz w:val="23"/>
                <w:szCs w:val="23"/>
              </w:rPr>
              <w:t xml:space="preserve">производительность </w:t>
            </w:r>
            <w:r w:rsidRPr="00AB78D6">
              <w:rPr>
                <w:i/>
                <w:color w:val="000000" w:themeColor="text1"/>
                <w:sz w:val="23"/>
                <w:szCs w:val="23"/>
              </w:rPr>
              <w:t xml:space="preserve">– </w:t>
            </w:r>
            <w:r w:rsidR="006E4993" w:rsidRPr="006E4993">
              <w:rPr>
                <w:i/>
                <w:color w:val="000000" w:themeColor="text1"/>
                <w:sz w:val="23"/>
                <w:szCs w:val="23"/>
              </w:rPr>
              <w:t>1 313</w:t>
            </w:r>
            <w:r w:rsidR="006E4993">
              <w:rPr>
                <w:i/>
                <w:color w:val="000000" w:themeColor="text1"/>
                <w:sz w:val="23"/>
                <w:szCs w:val="23"/>
              </w:rPr>
              <w:t> </w:t>
            </w:r>
            <w:r w:rsidR="006E4993" w:rsidRPr="006E4993">
              <w:rPr>
                <w:i/>
                <w:color w:val="000000" w:themeColor="text1"/>
                <w:sz w:val="23"/>
                <w:szCs w:val="23"/>
              </w:rPr>
              <w:t>270</w:t>
            </w:r>
            <w:r w:rsidR="006E4993" w:rsidRPr="006E4993">
              <w:rPr>
                <w:i/>
                <w:color w:val="000000" w:themeColor="text1"/>
                <w:sz w:val="23"/>
                <w:szCs w:val="23"/>
              </w:rPr>
              <w:t>‬</w:t>
            </w:r>
            <w:r w:rsidR="006E4993">
              <w:rPr>
                <w:i/>
                <w:color w:val="000000" w:themeColor="text1"/>
                <w:sz w:val="23"/>
                <w:szCs w:val="23"/>
              </w:rPr>
              <w:t xml:space="preserve"> </w:t>
            </w:r>
            <w:r w:rsidRPr="00AB78D6">
              <w:rPr>
                <w:i/>
                <w:color w:val="000000" w:themeColor="text1"/>
                <w:sz w:val="23"/>
                <w:szCs w:val="23"/>
              </w:rPr>
              <w:t xml:space="preserve">тыс. м³ </w:t>
            </w:r>
          </w:p>
          <w:p w14:paraId="023574D9" w14:textId="77777777" w:rsidR="004C11EE" w:rsidRPr="004C11EE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>10.</w:t>
            </w:r>
            <w:r w:rsidR="006E4993">
              <w:rPr>
                <w:i/>
                <w:color w:val="000000" w:themeColor="text1"/>
                <w:sz w:val="24"/>
                <w:szCs w:val="24"/>
              </w:rPr>
              <w:t>2</w:t>
            </w:r>
            <w:r w:rsidRPr="004C11EE">
              <w:rPr>
                <w:i/>
                <w:color w:val="000000" w:themeColor="text1"/>
                <w:sz w:val="24"/>
                <w:szCs w:val="24"/>
              </w:rPr>
              <w:t>. В соответствии с классификатором объектов капитального строительства приказ № 928/</w:t>
            </w:r>
            <w:proofErr w:type="spellStart"/>
            <w:r w:rsidRPr="004C11EE">
              <w:rPr>
                <w:i/>
                <w:color w:val="000000" w:themeColor="text1"/>
                <w:sz w:val="24"/>
                <w:szCs w:val="24"/>
              </w:rPr>
              <w:t>пр</w:t>
            </w:r>
            <w:proofErr w:type="spellEnd"/>
            <w:r w:rsidRPr="004C11EE">
              <w:rPr>
                <w:i/>
                <w:color w:val="000000" w:themeColor="text1"/>
                <w:sz w:val="24"/>
                <w:szCs w:val="24"/>
              </w:rPr>
              <w:t xml:space="preserve"> от 02.11.2022) относится к объектам подготовки нефти.</w:t>
            </w:r>
          </w:p>
          <w:p w14:paraId="57D0655F" w14:textId="77777777" w:rsidR="004C11EE" w:rsidRPr="004C11EE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>10.</w:t>
            </w:r>
            <w:r w:rsidR="006E4993">
              <w:rPr>
                <w:i/>
                <w:color w:val="000000" w:themeColor="text1"/>
                <w:sz w:val="24"/>
                <w:szCs w:val="24"/>
              </w:rPr>
              <w:t>3</w:t>
            </w:r>
            <w:r w:rsidRPr="004C11EE">
              <w:rPr>
                <w:i/>
                <w:color w:val="000000" w:themeColor="text1"/>
                <w:sz w:val="24"/>
                <w:szCs w:val="24"/>
              </w:rPr>
              <w:t>.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14:paraId="70CDE4B9" w14:textId="77777777" w:rsidR="004C11EE" w:rsidRPr="004C11EE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>10.</w:t>
            </w:r>
            <w:r w:rsidR="006E4993">
              <w:rPr>
                <w:i/>
                <w:color w:val="000000" w:themeColor="text1"/>
                <w:sz w:val="24"/>
                <w:szCs w:val="24"/>
              </w:rPr>
              <w:t>4</w:t>
            </w:r>
            <w:r w:rsidRPr="004C11EE">
              <w:rPr>
                <w:i/>
                <w:color w:val="000000" w:themeColor="text1"/>
                <w:sz w:val="24"/>
                <w:szCs w:val="24"/>
              </w:rPr>
              <w:t xml:space="preserve"> Принадлежность к опасным производственным объектам:</w:t>
            </w:r>
          </w:p>
          <w:p w14:paraId="25CC7DAD" w14:textId="77777777" w:rsidR="004C11EE" w:rsidRPr="004C11EE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116-ФЗ.</w:t>
            </w:r>
          </w:p>
          <w:p w14:paraId="30FE220D" w14:textId="77777777" w:rsidR="004C11EE" w:rsidRPr="004C11EE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>10.</w:t>
            </w:r>
            <w:r w:rsidR="006E4993">
              <w:rPr>
                <w:i/>
                <w:color w:val="000000" w:themeColor="text1"/>
                <w:sz w:val="24"/>
                <w:szCs w:val="24"/>
              </w:rPr>
              <w:t>5</w:t>
            </w:r>
            <w:r w:rsidRPr="004C11EE">
              <w:rPr>
                <w:i/>
                <w:color w:val="000000" w:themeColor="text1"/>
                <w:sz w:val="24"/>
                <w:szCs w:val="24"/>
              </w:rPr>
              <w:t>. Пожарная и взрывопожарная опасность – объект взрывопожароопасный;</w:t>
            </w:r>
          </w:p>
          <w:p w14:paraId="206D1C26" w14:textId="77777777" w:rsidR="004C11EE" w:rsidRPr="004C11EE" w:rsidRDefault="004C11EE" w:rsidP="004C11E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>10.</w:t>
            </w:r>
            <w:r w:rsidR="006E4993">
              <w:rPr>
                <w:i/>
                <w:color w:val="000000" w:themeColor="text1"/>
                <w:sz w:val="24"/>
                <w:szCs w:val="24"/>
              </w:rPr>
              <w:t>6</w:t>
            </w:r>
            <w:r w:rsidRPr="004C11EE">
              <w:rPr>
                <w:i/>
                <w:color w:val="000000" w:themeColor="text1"/>
                <w:sz w:val="24"/>
                <w:szCs w:val="24"/>
              </w:rPr>
              <w:t>. Наличие помещений с постоянным пребыванием людей – да.</w:t>
            </w:r>
          </w:p>
          <w:p w14:paraId="14DDA5F7" w14:textId="77777777" w:rsidR="000A2AA4" w:rsidRPr="005C3E40" w:rsidRDefault="004C11EE" w:rsidP="006E4993">
            <w:pPr>
              <w:jc w:val="both"/>
              <w:rPr>
                <w:i/>
                <w:color w:val="FF0000"/>
                <w:sz w:val="24"/>
                <w:szCs w:val="24"/>
                <w:highlight w:val="cyan"/>
              </w:rPr>
            </w:pPr>
            <w:r w:rsidRPr="004C11EE">
              <w:rPr>
                <w:i/>
                <w:color w:val="000000" w:themeColor="text1"/>
                <w:sz w:val="24"/>
                <w:szCs w:val="24"/>
              </w:rPr>
              <w:t>10.</w:t>
            </w:r>
            <w:r w:rsidR="006E4993">
              <w:rPr>
                <w:i/>
                <w:color w:val="000000" w:themeColor="text1"/>
                <w:sz w:val="24"/>
                <w:szCs w:val="24"/>
              </w:rPr>
              <w:t>7</w:t>
            </w:r>
            <w:r w:rsidRPr="004C11EE">
              <w:rPr>
                <w:i/>
                <w:color w:val="000000" w:themeColor="text1"/>
                <w:sz w:val="24"/>
                <w:szCs w:val="24"/>
              </w:rPr>
              <w:t>. Уровень ответственности – нормальный в соответствии со ст.4  п.7, 8, 9, 10 ФЗ-384.</w:t>
            </w:r>
          </w:p>
        </w:tc>
      </w:tr>
      <w:tr w:rsidR="00797830" w:rsidRPr="00086F8A" w14:paraId="596C2AC0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F03A" w14:textId="77777777" w:rsidR="00797830" w:rsidRPr="00086F8A" w:rsidRDefault="00797830" w:rsidP="002747B4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11. </w:t>
            </w:r>
            <w:r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C9F9" w14:textId="77777777" w:rsidR="00D13627" w:rsidRDefault="004D75C0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11.1 </w:t>
            </w:r>
            <w:r w:rsidR="00D13627">
              <w:rPr>
                <w:i/>
                <w:sz w:val="24"/>
                <w:szCs w:val="24"/>
              </w:rPr>
              <w:t>Разработать РД в соответствии с ТУ УПНГ:</w:t>
            </w:r>
          </w:p>
          <w:p w14:paraId="01141453" w14:textId="77777777" w:rsidR="0098253B" w:rsidRPr="0098253B" w:rsidRDefault="00D13627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7E5F9C">
              <w:rPr>
                <w:i/>
                <w:sz w:val="24"/>
                <w:szCs w:val="24"/>
              </w:rPr>
              <w:t>м</w:t>
            </w:r>
            <w:r w:rsidR="0098253B" w:rsidRPr="0098253B">
              <w:rPr>
                <w:i/>
                <w:sz w:val="24"/>
                <w:szCs w:val="24"/>
              </w:rPr>
              <w:t xml:space="preserve">онтаж двух </w:t>
            </w:r>
            <w:proofErr w:type="spellStart"/>
            <w:r w:rsidR="0098253B" w:rsidRPr="0098253B">
              <w:rPr>
                <w:i/>
                <w:sz w:val="24"/>
                <w:szCs w:val="24"/>
              </w:rPr>
              <w:t>нефтегазосепараторов</w:t>
            </w:r>
            <w:proofErr w:type="spellEnd"/>
            <w:r w:rsidR="0098253B" w:rsidRPr="0098253B">
              <w:rPr>
                <w:i/>
                <w:sz w:val="24"/>
                <w:szCs w:val="24"/>
              </w:rPr>
              <w:t xml:space="preserve"> НГС-80 объемом 80м3 </w:t>
            </w:r>
            <w:r w:rsidR="0039223B">
              <w:rPr>
                <w:i/>
                <w:sz w:val="24"/>
                <w:szCs w:val="24"/>
              </w:rPr>
              <w:t xml:space="preserve">(сущ. с УПН </w:t>
            </w:r>
            <w:proofErr w:type="spellStart"/>
            <w:r w:rsidR="0039223B">
              <w:rPr>
                <w:i/>
                <w:sz w:val="24"/>
                <w:szCs w:val="24"/>
              </w:rPr>
              <w:t>Поломского</w:t>
            </w:r>
            <w:proofErr w:type="spellEnd"/>
            <w:r w:rsidR="0039223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39223B">
              <w:rPr>
                <w:i/>
                <w:sz w:val="24"/>
                <w:szCs w:val="24"/>
              </w:rPr>
              <w:t>н.м</w:t>
            </w:r>
            <w:proofErr w:type="spellEnd"/>
            <w:r w:rsidR="0039223B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="0039223B">
              <w:rPr>
                <w:i/>
                <w:sz w:val="24"/>
                <w:szCs w:val="24"/>
              </w:rPr>
              <w:t>Инв</w:t>
            </w:r>
            <w:proofErr w:type="spellEnd"/>
            <w:r w:rsidR="0039223B">
              <w:rPr>
                <w:i/>
                <w:sz w:val="24"/>
                <w:szCs w:val="24"/>
              </w:rPr>
              <w:t xml:space="preserve">№№12281203000262, </w:t>
            </w:r>
            <w:r w:rsidR="0039223B">
              <w:rPr>
                <w:i/>
                <w:sz w:val="24"/>
                <w:szCs w:val="24"/>
              </w:rPr>
              <w:lastRenderedPageBreak/>
              <w:t>12281203000263) с ре</w:t>
            </w:r>
            <w:r w:rsidR="00430D20">
              <w:rPr>
                <w:i/>
                <w:sz w:val="24"/>
                <w:szCs w:val="24"/>
              </w:rPr>
              <w:t>г</w:t>
            </w:r>
            <w:r w:rsidR="0039223B">
              <w:rPr>
                <w:i/>
                <w:sz w:val="24"/>
                <w:szCs w:val="24"/>
              </w:rPr>
              <w:t>улирующим клапаном на выходе газа.</w:t>
            </w:r>
          </w:p>
          <w:p w14:paraId="7A5C76D6" w14:textId="77777777" w:rsidR="0098253B" w:rsidRDefault="0098253B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7E5F9C">
              <w:rPr>
                <w:i/>
                <w:sz w:val="24"/>
                <w:szCs w:val="24"/>
              </w:rPr>
              <w:t>м</w:t>
            </w:r>
            <w:r w:rsidRPr="0098253B">
              <w:rPr>
                <w:i/>
                <w:sz w:val="24"/>
                <w:szCs w:val="24"/>
              </w:rPr>
              <w:t xml:space="preserve">онтаж теплогенератора ТГКА–ЦБ-1 </w:t>
            </w:r>
            <w:r w:rsidR="0039223B">
              <w:rPr>
                <w:i/>
                <w:sz w:val="24"/>
                <w:szCs w:val="24"/>
              </w:rPr>
              <w:t xml:space="preserve">зоны (сущ. на кустовой площадке </w:t>
            </w:r>
            <w:proofErr w:type="spellStart"/>
            <w:r w:rsidR="0039223B">
              <w:rPr>
                <w:i/>
                <w:sz w:val="24"/>
                <w:szCs w:val="24"/>
              </w:rPr>
              <w:t>скв</w:t>
            </w:r>
            <w:proofErr w:type="spellEnd"/>
            <w:r w:rsidR="0039223B">
              <w:rPr>
                <w:i/>
                <w:sz w:val="24"/>
                <w:szCs w:val="24"/>
              </w:rPr>
              <w:t>. №614 Дебесского н.м. Инв.№142921584000009).</w:t>
            </w:r>
          </w:p>
          <w:p w14:paraId="4847E2E8" w14:textId="77777777" w:rsidR="0039223B" w:rsidRDefault="0039223B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узел учета газа на выходе НГВС.</w:t>
            </w:r>
          </w:p>
          <w:p w14:paraId="08D8CAB5" w14:textId="77777777" w:rsidR="0039223B" w:rsidRDefault="0039223B" w:rsidP="003922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</w:r>
            <w:r w:rsidR="007E5F9C"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 xml:space="preserve">онтаж </w:t>
            </w:r>
            <w:r w:rsidRPr="0098253B">
              <w:rPr>
                <w:i/>
                <w:sz w:val="24"/>
                <w:szCs w:val="24"/>
              </w:rPr>
              <w:t>насосной станции</w:t>
            </w:r>
            <w:r>
              <w:rPr>
                <w:i/>
                <w:sz w:val="24"/>
                <w:szCs w:val="24"/>
              </w:rPr>
              <w:t xml:space="preserve"> внешней</w:t>
            </w:r>
            <w:r w:rsidRPr="0098253B">
              <w:rPr>
                <w:i/>
                <w:sz w:val="24"/>
                <w:szCs w:val="24"/>
              </w:rPr>
              <w:t xml:space="preserve"> откачки</w:t>
            </w:r>
            <w:r>
              <w:rPr>
                <w:i/>
                <w:sz w:val="24"/>
                <w:szCs w:val="24"/>
              </w:rPr>
              <w:t xml:space="preserve"> под навесом,</w:t>
            </w:r>
            <w:r w:rsidRPr="0098253B">
              <w:rPr>
                <w:i/>
                <w:sz w:val="24"/>
                <w:szCs w:val="24"/>
              </w:rPr>
              <w:t xml:space="preserve"> предусмотреть два насосных агрегата ЦНС-</w:t>
            </w:r>
            <w:r>
              <w:rPr>
                <w:i/>
                <w:sz w:val="24"/>
                <w:szCs w:val="24"/>
              </w:rPr>
              <w:t>60/330 с частотным регулированием для перекачки нефти от ПНС Сосновского м.н. до ППСН Черновского м.н. Узел учета на выходе насосной станции.</w:t>
            </w:r>
          </w:p>
          <w:p w14:paraId="7FE52EDB" w14:textId="77777777" w:rsidR="0039223B" w:rsidRDefault="0039223B" w:rsidP="003922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7E5F9C"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>онтаж насосной станции откачки воды с насосными предусмотреть два насосных агрегата ЦНС-</w:t>
            </w:r>
            <w:r w:rsidR="00B614C0">
              <w:rPr>
                <w:i/>
                <w:sz w:val="24"/>
                <w:szCs w:val="24"/>
              </w:rPr>
              <w:t>105/343</w:t>
            </w:r>
            <w:r>
              <w:rPr>
                <w:i/>
                <w:sz w:val="24"/>
                <w:szCs w:val="24"/>
              </w:rPr>
              <w:t xml:space="preserve"> для утилизации в поглощающие скважины.</w:t>
            </w:r>
            <w:r w:rsidR="00B614C0">
              <w:rPr>
                <w:i/>
                <w:sz w:val="24"/>
                <w:szCs w:val="24"/>
              </w:rPr>
              <w:t xml:space="preserve"> Узел учета воды на выходе насосной станции.</w:t>
            </w:r>
          </w:p>
          <w:p w14:paraId="1643951A" w14:textId="77777777" w:rsidR="007E5F9C" w:rsidRDefault="007E5F9C" w:rsidP="007E5F9C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98253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м</w:t>
            </w:r>
            <w:r w:rsidRPr="0098253B">
              <w:rPr>
                <w:i/>
                <w:sz w:val="24"/>
                <w:szCs w:val="24"/>
              </w:rPr>
              <w:t>онтаж  установки УРЭМ-Поток на площадке для подготовки воды</w:t>
            </w:r>
            <w:r>
              <w:rPr>
                <w:i/>
                <w:sz w:val="24"/>
                <w:szCs w:val="24"/>
              </w:rPr>
              <w:t xml:space="preserve"> (БОВ).</w:t>
            </w:r>
          </w:p>
          <w:p w14:paraId="39BBBE91" w14:textId="77777777" w:rsidR="007E5F9C" w:rsidRDefault="007E5F9C" w:rsidP="007E5F9C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98253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м</w:t>
            </w:r>
            <w:r w:rsidR="00640BDE">
              <w:rPr>
                <w:i/>
                <w:sz w:val="24"/>
                <w:szCs w:val="24"/>
              </w:rPr>
              <w:t xml:space="preserve">онтаж площадки </w:t>
            </w:r>
            <w:r w:rsidRPr="0098253B">
              <w:rPr>
                <w:i/>
                <w:sz w:val="24"/>
                <w:szCs w:val="24"/>
              </w:rPr>
              <w:t xml:space="preserve">(основания) </w:t>
            </w:r>
            <w:r>
              <w:rPr>
                <w:i/>
                <w:sz w:val="24"/>
                <w:szCs w:val="24"/>
              </w:rPr>
              <w:t>для компрессорной установки.</w:t>
            </w:r>
          </w:p>
          <w:p w14:paraId="728A9C63" w14:textId="77777777" w:rsidR="007E5F9C" w:rsidRDefault="007E5F9C" w:rsidP="007E5F9C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монтаж технологической обвязки оборудования согласно технологической схеме.</w:t>
            </w:r>
          </w:p>
          <w:p w14:paraId="4A9E6864" w14:textId="77777777" w:rsidR="0098253B" w:rsidRDefault="0098253B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 w:rsidRPr="0098253B">
              <w:rPr>
                <w:i/>
                <w:sz w:val="24"/>
                <w:szCs w:val="24"/>
              </w:rPr>
              <w:t xml:space="preserve">-  </w:t>
            </w:r>
            <w:r w:rsidR="007E5F9C">
              <w:rPr>
                <w:i/>
                <w:sz w:val="24"/>
                <w:szCs w:val="24"/>
              </w:rPr>
              <w:t>п</w:t>
            </w:r>
            <w:r w:rsidRPr="0098253B">
              <w:rPr>
                <w:i/>
                <w:sz w:val="24"/>
                <w:szCs w:val="24"/>
              </w:rPr>
              <w:t>редусмотреть рекультивацию земли в местах проведения земляных работ.</w:t>
            </w:r>
          </w:p>
          <w:p w14:paraId="3A17A9DB" w14:textId="77777777" w:rsidR="00827386" w:rsidRDefault="00827386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</w:p>
          <w:p w14:paraId="38DC151E" w14:textId="77777777" w:rsidR="00565DAC" w:rsidRDefault="00565DAC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11.2 </w:t>
            </w:r>
            <w:r w:rsidRPr="005E1D9C">
              <w:rPr>
                <w:i/>
                <w:sz w:val="24"/>
                <w:szCs w:val="24"/>
              </w:rPr>
              <w:t>Э</w:t>
            </w:r>
            <w:r>
              <w:rPr>
                <w:i/>
                <w:sz w:val="24"/>
                <w:szCs w:val="24"/>
              </w:rPr>
              <w:t>лектроснабжение ПНС Сосновского м.</w:t>
            </w:r>
            <w:r w:rsidR="00D50F9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н. выполнить в соответствии ТУ УЭ</w:t>
            </w:r>
            <w:r w:rsidRPr="004954EE">
              <w:rPr>
                <w:i/>
                <w:sz w:val="24"/>
                <w:szCs w:val="24"/>
              </w:rPr>
              <w:t>:</w:t>
            </w:r>
          </w:p>
          <w:p w14:paraId="6E230294" w14:textId="77777777" w:rsidR="00565DAC" w:rsidRDefault="00565DAC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электроприёмники ПНС Сосновского </w:t>
            </w:r>
            <w:proofErr w:type="spellStart"/>
            <w:r>
              <w:rPr>
                <w:i/>
                <w:sz w:val="24"/>
                <w:szCs w:val="24"/>
              </w:rPr>
              <w:t>м.н</w:t>
            </w:r>
            <w:proofErr w:type="spellEnd"/>
            <w:r>
              <w:rPr>
                <w:i/>
                <w:sz w:val="24"/>
                <w:szCs w:val="24"/>
              </w:rPr>
              <w:t>. определить по ТУ УПНГ.</w:t>
            </w:r>
          </w:p>
          <w:p w14:paraId="5026CA12" w14:textId="77777777" w:rsidR="00565DAC" w:rsidRDefault="00565DAC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электроснабжение проектируемых электроприёмников выполнить от существующей ЗПТ МФНС «Сосновка». Точки подключения определить проектом.</w:t>
            </w:r>
          </w:p>
          <w:p w14:paraId="7B22FA5D" w14:textId="77777777" w:rsidR="00565DAC" w:rsidRDefault="00565DAC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основные и резервные насосные агрегаты ЦНС-60/330, а также ЦНС-</w:t>
            </w:r>
            <w:r w:rsidR="008B2264" w:rsidRPr="008B2264">
              <w:rPr>
                <w:i/>
                <w:sz w:val="24"/>
                <w:szCs w:val="24"/>
              </w:rPr>
              <w:t>105/343</w:t>
            </w:r>
            <w:r>
              <w:rPr>
                <w:i/>
                <w:sz w:val="24"/>
                <w:szCs w:val="24"/>
              </w:rPr>
              <w:t xml:space="preserve"> запитать от разных секций РУ-0,4 ЗТП МФНС «Сосновка»</w:t>
            </w:r>
          </w:p>
          <w:p w14:paraId="07EBBC39" w14:textId="77777777" w:rsidR="00565DAC" w:rsidRDefault="00565DAC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защитную и коммутационную аппаратуру насосными агрегатами разместить согласно ТУ УЭ.</w:t>
            </w:r>
          </w:p>
          <w:p w14:paraId="79A082B0" w14:textId="77777777" w:rsidR="00D8613F" w:rsidRDefault="00565DAC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размещение ключей управления насосными агрегатами определить проектом.</w:t>
            </w:r>
          </w:p>
          <w:p w14:paraId="1DC28BAE" w14:textId="77777777" w:rsidR="00D8613F" w:rsidRDefault="00D8613F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проектом предусмотреть кондиционирование помещений ЗТП МФНС «Сосновка».</w:t>
            </w:r>
          </w:p>
          <w:p w14:paraId="4B7561DC" w14:textId="77777777" w:rsidR="00D8613F" w:rsidRDefault="00D8613F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предусмотреть частотное регулирование электропри</w:t>
            </w:r>
            <w:r w:rsidR="00D50F91">
              <w:rPr>
                <w:i/>
                <w:sz w:val="24"/>
                <w:szCs w:val="24"/>
              </w:rPr>
              <w:t>ё</w:t>
            </w:r>
            <w:r>
              <w:rPr>
                <w:i/>
                <w:sz w:val="24"/>
                <w:szCs w:val="24"/>
              </w:rPr>
              <w:t>мников насосов ЦНС-60/330 и ЦНС</w:t>
            </w:r>
            <w:r w:rsidR="008B2264" w:rsidRPr="008B2264">
              <w:rPr>
                <w:i/>
                <w:sz w:val="24"/>
                <w:szCs w:val="24"/>
              </w:rPr>
              <w:t>-105/343</w:t>
            </w:r>
            <w:r>
              <w:rPr>
                <w:i/>
                <w:sz w:val="24"/>
                <w:szCs w:val="24"/>
              </w:rPr>
              <w:t xml:space="preserve"> Номинальные характеристики определить проектом. Схема управления- с байпасом.</w:t>
            </w:r>
          </w:p>
          <w:p w14:paraId="713811FB" w14:textId="77777777" w:rsidR="00565DAC" w:rsidRDefault="00D8613F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электроснабжение проектируемых электроприёмников выполнить кабельными линиями по сущ. эстакадам в дополнительно смонтированных лотках. Марку и кабелей определить проектом</w:t>
            </w:r>
            <w:r w:rsidR="00D50F91">
              <w:rPr>
                <w:i/>
                <w:sz w:val="24"/>
                <w:szCs w:val="24"/>
              </w:rPr>
              <w:t>.</w:t>
            </w:r>
          </w:p>
          <w:p w14:paraId="0F16BAF4" w14:textId="77777777" w:rsidR="00D50F91" w:rsidRDefault="00D50F91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предусмотреть защиту кабельных линий от механических повреждений в соответствии с СП 437.1325800.2018.</w:t>
            </w:r>
          </w:p>
          <w:p w14:paraId="760EE45A" w14:textId="77777777" w:rsidR="00827386" w:rsidRDefault="00827386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</w:p>
          <w:p w14:paraId="345B3600" w14:textId="77777777" w:rsidR="00AF2F98" w:rsidRDefault="00D13627" w:rsidP="00D13627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ns w:id="1" w:author="Леонов Роман Константинович" w:date="2025-02-24T10:57:00Z"/>
                <w:i/>
                <w:sz w:val="24"/>
                <w:szCs w:val="24"/>
              </w:rPr>
            </w:pPr>
            <w:r w:rsidRPr="00AF2F98">
              <w:rPr>
                <w:i/>
                <w:color w:val="000000" w:themeColor="text1"/>
                <w:sz w:val="24"/>
                <w:szCs w:val="24"/>
              </w:rPr>
              <w:t>11.</w:t>
            </w:r>
            <w:r w:rsidR="00D50F91" w:rsidRPr="00AF2F98">
              <w:rPr>
                <w:i/>
                <w:color w:val="000000" w:themeColor="text1"/>
                <w:sz w:val="24"/>
                <w:szCs w:val="24"/>
              </w:rPr>
              <w:t xml:space="preserve">3 </w:t>
            </w:r>
            <w:r w:rsidR="00D50F91" w:rsidRPr="00AF2F98">
              <w:rPr>
                <w:i/>
                <w:sz w:val="24"/>
                <w:szCs w:val="24"/>
              </w:rPr>
              <w:t>Автоматизацию ПНС Сосновского м. н. выполнить в соответствии ТУ УАПП:</w:t>
            </w:r>
          </w:p>
          <w:p w14:paraId="2A3367A8" w14:textId="77777777" w:rsidR="008F5C51" w:rsidRPr="008F5C51" w:rsidRDefault="008F5C51" w:rsidP="008F5C51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  <w:r w:rsidRPr="008F5C51">
              <w:rPr>
                <w:i/>
                <w:sz w:val="24"/>
                <w:szCs w:val="24"/>
              </w:rPr>
              <w:t>- предусмотреть контроль работы технологического оборудования ПНС с выводом информации на существующий АРМ оператора ТВО Сосновского н.м.</w:t>
            </w:r>
          </w:p>
          <w:p w14:paraId="111C60B7" w14:textId="77777777" w:rsidR="00827386" w:rsidRPr="00167E10" w:rsidRDefault="008F5C51" w:rsidP="00167E10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trike/>
                <w:color w:val="FF0000"/>
                <w:sz w:val="24"/>
                <w:szCs w:val="24"/>
                <w:highlight w:val="yellow"/>
              </w:rPr>
            </w:pPr>
            <w:r w:rsidRPr="00772C55">
              <w:rPr>
                <w:i/>
                <w:strike/>
                <w:color w:val="FF0000"/>
                <w:sz w:val="24"/>
                <w:szCs w:val="24"/>
              </w:rPr>
              <w:t xml:space="preserve"> </w:t>
            </w:r>
          </w:p>
          <w:p w14:paraId="08B7074E" w14:textId="77777777" w:rsidR="00D13627" w:rsidRPr="00C32467" w:rsidRDefault="00D13627" w:rsidP="00D13627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lastRenderedPageBreak/>
              <w:t>Д</w:t>
            </w:r>
            <w:r w:rsidRPr="00C32467">
              <w:rPr>
                <w:i/>
                <w:color w:val="000000" w:themeColor="text1"/>
                <w:sz w:val="24"/>
                <w:szCs w:val="24"/>
              </w:rPr>
              <w:t>о начала проектирования организовать выезд на объект с целью обмеров; уточнения точек врезок и возможности подключений к существующим коммуникациям; в</w:t>
            </w:r>
            <w:r w:rsidR="008649D6">
              <w:rPr>
                <w:i/>
                <w:color w:val="000000" w:themeColor="text1"/>
                <w:sz w:val="24"/>
                <w:szCs w:val="24"/>
              </w:rPr>
              <w:t>ыбора оптимального способа реали</w:t>
            </w:r>
            <w:r w:rsidRPr="00C32467">
              <w:rPr>
                <w:i/>
                <w:color w:val="000000" w:themeColor="text1"/>
                <w:sz w:val="24"/>
                <w:szCs w:val="24"/>
              </w:rPr>
              <w:t>заций требований Заказчика в рамках данного ЗП.</w:t>
            </w:r>
          </w:p>
          <w:p w14:paraId="709FDF00" w14:textId="77777777" w:rsidR="00D13627" w:rsidRDefault="00D13627" w:rsidP="0098253B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</w:p>
          <w:p w14:paraId="403AEE86" w14:textId="77777777" w:rsidR="00797830" w:rsidRDefault="0098253B" w:rsidP="004C11EE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11.</w:t>
            </w:r>
            <w:r w:rsidR="00827386">
              <w:rPr>
                <w:i/>
                <w:color w:val="000000" w:themeColor="text1"/>
                <w:sz w:val="24"/>
                <w:szCs w:val="24"/>
              </w:rPr>
              <w:t>4</w:t>
            </w:r>
            <w:r w:rsidR="00D13627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C94043" w:rsidRPr="00BA18E4">
              <w:rPr>
                <w:i/>
                <w:color w:val="000000" w:themeColor="text1"/>
                <w:sz w:val="24"/>
                <w:szCs w:val="24"/>
              </w:rPr>
              <w:t>Объёмы основных показателей проектируемых объектов представлены предварительно для возможности формирования конкурсной документации и требует уточнения и согласования с Заказчиком в процессе проектирования. Объемы емкостей определить расчетом. Диаметры трубопроводов уточнить гидравлическим расчетом, толщину стенки, выбор марки стали уточнить расчетом на прочность.</w:t>
            </w:r>
          </w:p>
          <w:p w14:paraId="2FDD5755" w14:textId="77777777" w:rsidR="000F4277" w:rsidRPr="001375EB" w:rsidRDefault="000F4277" w:rsidP="004C11EE">
            <w:pPr>
              <w:tabs>
                <w:tab w:val="left" w:pos="317"/>
                <w:tab w:val="left" w:pos="459"/>
                <w:tab w:val="left" w:pos="5084"/>
              </w:tabs>
              <w:jc w:val="both"/>
              <w:rPr>
                <w:i/>
                <w:sz w:val="24"/>
                <w:szCs w:val="24"/>
              </w:rPr>
            </w:pPr>
          </w:p>
        </w:tc>
      </w:tr>
      <w:tr w:rsidR="00873774" w:rsidRPr="00086F8A" w14:paraId="0410D157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DD8B" w14:textId="77777777" w:rsidR="00873774" w:rsidRPr="00086F8A" w:rsidRDefault="00873774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lastRenderedPageBreak/>
              <w:t xml:space="preserve">12. </w:t>
            </w:r>
            <w:r w:rsidR="002747B4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F684" w14:textId="77777777" w:rsidR="003B5B20" w:rsidRPr="0057042D" w:rsidRDefault="00430D20" w:rsidP="0057042D">
            <w:pPr>
              <w:keepLines/>
              <w:jc w:val="both"/>
              <w:rPr>
                <w:i/>
                <w:color w:val="FF0000"/>
                <w:sz w:val="24"/>
                <w:highlight w:val="cyan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12.1 Не </w:t>
            </w:r>
            <w:r w:rsidR="00772C55">
              <w:rPr>
                <w:i/>
                <w:color w:val="000000" w:themeColor="text1"/>
                <w:sz w:val="24"/>
                <w:szCs w:val="24"/>
              </w:rPr>
              <w:t>требуется</w:t>
            </w:r>
            <w:r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873774" w:rsidRPr="00086F8A" w14:paraId="227637A7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B09A" w14:textId="77777777" w:rsidR="00873774" w:rsidRPr="00B91D3C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B91D3C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CE0C" w14:textId="77777777" w:rsidR="00092D42" w:rsidRPr="00183870" w:rsidRDefault="00092D42" w:rsidP="00092D42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83870">
              <w:rPr>
                <w:i/>
                <w:sz w:val="24"/>
                <w:szCs w:val="24"/>
              </w:rPr>
              <w:t xml:space="preserve">13.1. </w:t>
            </w:r>
            <w:r w:rsidR="000F4277">
              <w:rPr>
                <w:i/>
                <w:sz w:val="24"/>
                <w:szCs w:val="24"/>
              </w:rPr>
              <w:t>Р</w:t>
            </w:r>
            <w:r w:rsidRPr="00183870">
              <w:rPr>
                <w:i/>
                <w:sz w:val="24"/>
                <w:szCs w:val="24"/>
              </w:rPr>
              <w:t>абочую документацию выполнить с использованием передовых технологий и оборудования, соответствующую  требованиям норм  пожарной, промышленной, экологической безопасности и охраны труда.</w:t>
            </w:r>
          </w:p>
          <w:p w14:paraId="0DD794DA" w14:textId="77777777" w:rsidR="00B33A59" w:rsidRPr="00183870" w:rsidRDefault="00092D42" w:rsidP="001265D0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</w:tc>
      </w:tr>
      <w:tr w:rsidR="00873774" w:rsidRPr="00086F8A" w14:paraId="56256070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CDF2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934E" w14:textId="77777777" w:rsidR="00873774" w:rsidRPr="00183870" w:rsidRDefault="00873774" w:rsidP="003218FE">
            <w:pPr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14.1</w:t>
            </w:r>
            <w:r w:rsidRPr="004C16FB">
              <w:rPr>
                <w:i/>
                <w:sz w:val="24"/>
                <w:szCs w:val="24"/>
              </w:rPr>
              <w:t>.</w:t>
            </w:r>
            <w:r w:rsidRPr="00183870">
              <w:rPr>
                <w:i/>
                <w:sz w:val="24"/>
                <w:szCs w:val="24"/>
              </w:rPr>
              <w:t xml:space="preserve"> Обеспечить соблюдение норм промышленной и экологической безопасности.</w:t>
            </w:r>
          </w:p>
          <w:p w14:paraId="0CCE01BD" w14:textId="77777777" w:rsidR="007F7E42" w:rsidRPr="00183870" w:rsidRDefault="00873774" w:rsidP="00B33A59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14.2. Т</w:t>
            </w:r>
            <w:r w:rsidRPr="00183870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</w:t>
            </w:r>
            <w:r w:rsidR="00380F7E">
              <w:rPr>
                <w:bCs/>
                <w:i/>
                <w:sz w:val="24"/>
                <w:szCs w:val="24"/>
              </w:rPr>
              <w:t xml:space="preserve"> и согласовать с Заказчиком</w:t>
            </w:r>
            <w:r w:rsidRPr="00183870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873774" w:rsidRPr="00086F8A" w14:paraId="1D793C10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8C0A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564B" w14:textId="77777777" w:rsidR="00873774" w:rsidRPr="00183870" w:rsidRDefault="00640BDE" w:rsidP="003218FE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15.1 </w:t>
            </w:r>
            <w:r w:rsidR="00873774" w:rsidRPr="00183870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873774" w:rsidRPr="00086F8A" w14:paraId="0F96714F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E9DC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4019C6">
              <w:rPr>
                <w:b/>
                <w:sz w:val="24"/>
                <w:szCs w:val="24"/>
              </w:rPr>
              <w:t xml:space="preserve">16. </w:t>
            </w:r>
            <w:r w:rsidR="00B33A59" w:rsidRPr="00EA35B5">
              <w:rPr>
                <w:b/>
                <w:sz w:val="24"/>
                <w:szCs w:val="24"/>
              </w:rPr>
              <w:t>Требования по вариантной и конкурсной проработке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71AB" w14:textId="77777777" w:rsidR="00873774" w:rsidRPr="00183870" w:rsidRDefault="00B33A59" w:rsidP="003218FE">
            <w:pPr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873774" w:rsidRPr="00086F8A" w14:paraId="492983CE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5A26B" w14:textId="77777777" w:rsidR="00873774" w:rsidRPr="00086F8A" w:rsidRDefault="00873774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4979F" w14:textId="77777777" w:rsidR="00873774" w:rsidRPr="00183870" w:rsidRDefault="00B33A59" w:rsidP="008F1FA8">
            <w:pPr>
              <w:jc w:val="both"/>
              <w:rPr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 xml:space="preserve">17.1. </w:t>
            </w:r>
            <w:r w:rsidR="00873774" w:rsidRPr="00183870">
              <w:rPr>
                <w:i/>
                <w:sz w:val="24"/>
                <w:szCs w:val="24"/>
              </w:rPr>
              <w:t xml:space="preserve"> </w:t>
            </w:r>
            <w:r w:rsidR="008F1FA8">
              <w:rPr>
                <w:i/>
                <w:sz w:val="24"/>
                <w:szCs w:val="24"/>
              </w:rPr>
              <w:t>Отсутствует</w:t>
            </w:r>
            <w:r w:rsidR="00873774" w:rsidRPr="0018387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772787" w:rsidRPr="00086F8A" w14:paraId="393CF2CF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55E5" w14:textId="77777777" w:rsidR="00772787" w:rsidRPr="00086F8A" w:rsidRDefault="00772787" w:rsidP="000D56EA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18. Требования к архитектурно-строительным, объемно-планировочным</w:t>
            </w:r>
            <w:r>
              <w:rPr>
                <w:b/>
                <w:sz w:val="24"/>
                <w:szCs w:val="24"/>
              </w:rPr>
              <w:t>,</w:t>
            </w:r>
            <w:r w:rsidRPr="00086F8A">
              <w:rPr>
                <w:b/>
                <w:sz w:val="24"/>
                <w:szCs w:val="24"/>
              </w:rPr>
              <w:t xml:space="preserve"> конструктивным решениям</w:t>
            </w:r>
            <w:r>
              <w:rPr>
                <w:b/>
                <w:sz w:val="24"/>
                <w:szCs w:val="24"/>
              </w:rPr>
              <w:t xml:space="preserve"> и проекту организации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606C9" w14:textId="77777777" w:rsidR="00772787" w:rsidRDefault="00772787" w:rsidP="000D56E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18.1. </w:t>
            </w:r>
            <w:r w:rsidRPr="00217887">
              <w:rPr>
                <w:i/>
                <w:sz w:val="24"/>
                <w:szCs w:val="24"/>
              </w:rPr>
              <w:t>Выполнить согласно действующим нормам и правилам.</w:t>
            </w:r>
          </w:p>
          <w:p w14:paraId="328F29A2" w14:textId="77777777" w:rsidR="00772787" w:rsidRPr="00217887" w:rsidRDefault="00772787" w:rsidP="002E62AC">
            <w:pPr>
              <w:rPr>
                <w:i/>
                <w:sz w:val="24"/>
                <w:szCs w:val="24"/>
              </w:rPr>
            </w:pPr>
          </w:p>
        </w:tc>
      </w:tr>
      <w:tr w:rsidR="001265D0" w:rsidRPr="00086F8A" w14:paraId="5E94AD0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C98F" w14:textId="77777777" w:rsidR="001265D0" w:rsidRPr="00086F8A" w:rsidRDefault="001265D0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7565" w14:textId="77777777" w:rsidR="001265D0" w:rsidRPr="00EC1DE6" w:rsidRDefault="001265D0" w:rsidP="00254E0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19.1</w:t>
            </w:r>
            <w:r w:rsidRPr="005A6DE4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1265D0" w:rsidRPr="00086F8A" w14:paraId="2182F9B4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F0A2A" w14:textId="77777777" w:rsidR="001265D0" w:rsidRDefault="001265D0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 Требования к режиму безопасности и гигиене труда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A335" w14:textId="77777777" w:rsidR="001265D0" w:rsidRPr="00183870" w:rsidRDefault="001265D0" w:rsidP="00437C8A">
            <w:pPr>
              <w:rPr>
                <w:i/>
                <w:sz w:val="24"/>
                <w:szCs w:val="24"/>
              </w:rPr>
            </w:pPr>
            <w:r w:rsidRPr="00490BE0">
              <w:rPr>
                <w:i/>
                <w:color w:val="000000" w:themeColor="text1"/>
                <w:sz w:val="24"/>
                <w:szCs w:val="24"/>
              </w:rPr>
              <w:t xml:space="preserve">20.1. </w:t>
            </w:r>
            <w:r w:rsidR="00437C8A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1265D0" w:rsidRPr="00086F8A" w14:paraId="3FC3EF5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32E0" w14:textId="77777777" w:rsidR="001265D0" w:rsidRPr="00EA35B5" w:rsidRDefault="001265D0" w:rsidP="008506D6">
            <w:pPr>
              <w:rPr>
                <w:b/>
                <w:sz w:val="24"/>
                <w:szCs w:val="24"/>
              </w:rPr>
            </w:pPr>
            <w:r w:rsidRPr="00CD68CF">
              <w:rPr>
                <w:b/>
                <w:sz w:val="24"/>
                <w:szCs w:val="24"/>
              </w:rPr>
              <w:t>21.</w:t>
            </w:r>
            <w:r>
              <w:rPr>
                <w:b/>
                <w:sz w:val="24"/>
                <w:szCs w:val="24"/>
              </w:rPr>
              <w:t xml:space="preserve">Требования к </w:t>
            </w:r>
            <w:r w:rsidRPr="00CD68CF">
              <w:rPr>
                <w:b/>
                <w:sz w:val="24"/>
                <w:szCs w:val="24"/>
              </w:rPr>
              <w:t>обеспечению</w:t>
            </w:r>
            <w:r>
              <w:rPr>
                <w:b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95F7" w14:textId="77777777" w:rsidR="001265D0" w:rsidRPr="00030B5F" w:rsidRDefault="001265D0" w:rsidP="00AE64D4">
            <w:pPr>
              <w:jc w:val="both"/>
              <w:rPr>
                <w:i/>
                <w:sz w:val="24"/>
                <w:szCs w:val="24"/>
                <w:highlight w:val="cyan"/>
              </w:rPr>
            </w:pPr>
            <w:r w:rsidRPr="00490BE0">
              <w:rPr>
                <w:i/>
                <w:color w:val="000000" w:themeColor="text1"/>
                <w:sz w:val="24"/>
                <w:szCs w:val="24"/>
              </w:rPr>
              <w:t xml:space="preserve">21.1. </w:t>
            </w:r>
            <w:r w:rsidR="00437C8A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1265D0" w:rsidRPr="00086F8A" w14:paraId="40B5AB4A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72F6" w14:textId="77777777" w:rsidR="001265D0" w:rsidRPr="00EA35B5" w:rsidRDefault="001265D0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2</w:t>
            </w:r>
            <w:r w:rsidRPr="00EA35B5">
              <w:rPr>
                <w:b/>
                <w:sz w:val="24"/>
                <w:szCs w:val="24"/>
              </w:rPr>
              <w:t>.</w:t>
            </w:r>
            <w:r w:rsidRPr="00EA35B5">
              <w:rPr>
                <w:sz w:val="24"/>
                <w:szCs w:val="24"/>
              </w:rPr>
              <w:t xml:space="preserve"> </w:t>
            </w:r>
            <w:r w:rsidRPr="00EA35B5">
              <w:rPr>
                <w:b/>
                <w:sz w:val="24"/>
                <w:szCs w:val="24"/>
              </w:rPr>
              <w:t xml:space="preserve">Требования по интеграции </w:t>
            </w:r>
            <w:r w:rsidRPr="00EA35B5">
              <w:rPr>
                <w:b/>
                <w:sz w:val="24"/>
                <w:szCs w:val="24"/>
              </w:rPr>
              <w:lastRenderedPageBreak/>
              <w:t>объекта в существующую инфраструктуру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13FB3" w14:textId="77777777" w:rsidR="001265D0" w:rsidRPr="00183870" w:rsidRDefault="001265D0" w:rsidP="00AE64D4">
            <w:pPr>
              <w:jc w:val="both"/>
              <w:rPr>
                <w:i/>
                <w:sz w:val="24"/>
                <w:szCs w:val="24"/>
              </w:rPr>
            </w:pPr>
            <w:r w:rsidRPr="00BD661B">
              <w:rPr>
                <w:i/>
                <w:color w:val="000000" w:themeColor="text1"/>
                <w:sz w:val="24"/>
                <w:szCs w:val="24"/>
              </w:rPr>
              <w:lastRenderedPageBreak/>
              <w:t xml:space="preserve">22.1. Максимально использовать существующую инженерную </w:t>
            </w:r>
            <w:r w:rsidRPr="00BD661B">
              <w:rPr>
                <w:i/>
                <w:color w:val="000000" w:themeColor="text1"/>
                <w:sz w:val="24"/>
                <w:szCs w:val="24"/>
              </w:rPr>
              <w:lastRenderedPageBreak/>
              <w:t>инфраструктуру предприятия.</w:t>
            </w:r>
          </w:p>
        </w:tc>
      </w:tr>
      <w:tr w:rsidR="001265D0" w:rsidRPr="00086F8A" w14:paraId="13798F0B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1A11" w14:textId="77777777" w:rsidR="001265D0" w:rsidRPr="00EA35B5" w:rsidRDefault="001265D0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lastRenderedPageBreak/>
              <w:t>2</w:t>
            </w:r>
            <w:r w:rsidR="00BD661B">
              <w:rPr>
                <w:b/>
                <w:sz w:val="24"/>
                <w:szCs w:val="24"/>
              </w:rPr>
              <w:t>3</w:t>
            </w:r>
            <w:r w:rsidRPr="00EA35B5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AC09" w14:textId="77777777" w:rsidR="001265D0" w:rsidRPr="00030B5F" w:rsidRDefault="00BD661B" w:rsidP="000E1AA9">
            <w:pPr>
              <w:jc w:val="both"/>
              <w:rPr>
                <w:i/>
                <w:sz w:val="24"/>
                <w:szCs w:val="24"/>
                <w:highlight w:val="cyan"/>
              </w:rPr>
            </w:pPr>
            <w:r>
              <w:rPr>
                <w:i/>
                <w:sz w:val="24"/>
                <w:szCs w:val="24"/>
              </w:rPr>
              <w:t>23</w:t>
            </w:r>
            <w:r w:rsidR="001265D0" w:rsidRPr="00BD661B">
              <w:rPr>
                <w:i/>
                <w:sz w:val="24"/>
                <w:szCs w:val="24"/>
              </w:rPr>
              <w:t>.1. Не требуется</w:t>
            </w:r>
          </w:p>
        </w:tc>
      </w:tr>
      <w:tr w:rsidR="001265D0" w:rsidRPr="00086F8A" w14:paraId="78B876A0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4E32" w14:textId="77777777" w:rsidR="001265D0" w:rsidRPr="00EA35B5" w:rsidRDefault="00BD661B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1265D0" w:rsidRPr="00A41FA0">
              <w:rPr>
                <w:b/>
                <w:sz w:val="24"/>
                <w:szCs w:val="24"/>
              </w:rPr>
              <w:t>. Требования к подготовке материалов проекта организации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ACA7" w14:textId="77777777" w:rsidR="001265D0" w:rsidRPr="00BD661B" w:rsidRDefault="001265D0" w:rsidP="008A4EA7">
            <w:pPr>
              <w:jc w:val="both"/>
              <w:rPr>
                <w:i/>
                <w:sz w:val="24"/>
                <w:szCs w:val="24"/>
              </w:rPr>
            </w:pPr>
            <w:r w:rsidRPr="00BD661B">
              <w:rPr>
                <w:i/>
                <w:sz w:val="24"/>
                <w:szCs w:val="24"/>
              </w:rPr>
              <w:t>2</w:t>
            </w:r>
            <w:r w:rsidR="00BD661B" w:rsidRPr="00BD661B">
              <w:rPr>
                <w:i/>
                <w:sz w:val="24"/>
                <w:szCs w:val="24"/>
              </w:rPr>
              <w:t>4</w:t>
            </w:r>
            <w:r w:rsidRPr="00BD661B">
              <w:rPr>
                <w:i/>
                <w:sz w:val="24"/>
                <w:szCs w:val="24"/>
              </w:rPr>
              <w:t xml:space="preserve">.1. Разработка раздела ПОС 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68D9705C" w14:textId="77777777" w:rsidR="001265D0" w:rsidRPr="001265D0" w:rsidRDefault="00BD661B" w:rsidP="008A4EA7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BD661B">
              <w:rPr>
                <w:i/>
                <w:sz w:val="24"/>
                <w:szCs w:val="24"/>
              </w:rPr>
              <w:t>24</w:t>
            </w:r>
            <w:r w:rsidR="001265D0" w:rsidRPr="00BD661B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</w:tc>
      </w:tr>
      <w:tr w:rsidR="001265D0" w:rsidRPr="00086F8A" w14:paraId="364FEF79" w14:textId="77777777" w:rsidTr="00490BE0">
        <w:trPr>
          <w:trHeight w:val="5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C5F8" w14:textId="77777777" w:rsidR="001265D0" w:rsidRPr="00EA35B5" w:rsidRDefault="001265D0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 w:rsidR="00BD661B">
              <w:rPr>
                <w:b/>
                <w:sz w:val="24"/>
                <w:szCs w:val="24"/>
              </w:rPr>
              <w:t>5</w:t>
            </w:r>
            <w:r w:rsidRPr="00EA35B5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73D6A005" w14:textId="77777777" w:rsidR="001265D0" w:rsidRPr="00EA35B5" w:rsidRDefault="001265D0" w:rsidP="008506D6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D35C" w14:textId="77777777" w:rsidR="001265D0" w:rsidRPr="00BD661B" w:rsidRDefault="001265D0" w:rsidP="008A4EA7">
            <w:pPr>
              <w:jc w:val="both"/>
              <w:rPr>
                <w:i/>
                <w:sz w:val="24"/>
                <w:szCs w:val="24"/>
              </w:rPr>
            </w:pPr>
            <w:r w:rsidRPr="00BD661B">
              <w:rPr>
                <w:i/>
                <w:sz w:val="24"/>
                <w:szCs w:val="24"/>
              </w:rPr>
              <w:t>2</w:t>
            </w:r>
            <w:r w:rsidR="00445D69">
              <w:rPr>
                <w:i/>
                <w:sz w:val="24"/>
                <w:szCs w:val="24"/>
              </w:rPr>
              <w:t>5</w:t>
            </w:r>
            <w:r w:rsidRPr="00BD661B">
              <w:rPr>
                <w:i/>
                <w:sz w:val="24"/>
                <w:szCs w:val="24"/>
              </w:rPr>
              <w:t xml:space="preserve">.1. </w:t>
            </w:r>
            <w:r w:rsidR="00287074" w:rsidRPr="006E5614">
              <w:rPr>
                <w:i/>
                <w:sz w:val="24"/>
                <w:szCs w:val="24"/>
              </w:rPr>
              <w:t>Произвести сметные расчёты стоимости строительства в нормативной базе действующая на территории УР- ФСНБ 2022(</w:t>
            </w:r>
            <w:r w:rsidR="00287074" w:rsidRPr="00A15B18">
              <w:rPr>
                <w:i/>
                <w:sz w:val="24"/>
                <w:szCs w:val="24"/>
              </w:rPr>
              <w:t>с последними изм. на дату составления сметных расчетов</w:t>
            </w:r>
            <w:r w:rsidR="00287074" w:rsidRPr="006E5614">
              <w:rPr>
                <w:i/>
                <w:sz w:val="24"/>
                <w:szCs w:val="24"/>
              </w:rPr>
              <w:t xml:space="preserve">), </w:t>
            </w:r>
            <w:r w:rsidRPr="00BD661B">
              <w:rPr>
                <w:i/>
                <w:sz w:val="24"/>
                <w:szCs w:val="24"/>
              </w:rPr>
              <w:t xml:space="preserve">с последующим пересчетом расценок и материалов по электронным индексам ООО «Стройинформресурс» и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маш/час, стоимость ресурсов). Кроме того, на основании ПОС указать номенклатуру машин и механизмов с количеством маш/час,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3F4A277F" w14:textId="77777777" w:rsidR="00772C55" w:rsidRDefault="00445D69" w:rsidP="00BD661B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</w:t>
            </w:r>
            <w:r w:rsidR="001265D0" w:rsidRPr="00BD661B">
              <w:rPr>
                <w:i/>
                <w:sz w:val="24"/>
                <w:szCs w:val="24"/>
              </w:rPr>
              <w:t>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им. 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1AD9FA05" w14:textId="77777777" w:rsidR="00827109" w:rsidRPr="00167E10" w:rsidRDefault="00827109" w:rsidP="00827109">
            <w:pPr>
              <w:keepLines/>
              <w:ind w:right="5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67E10">
              <w:rPr>
                <w:i/>
                <w:color w:val="000000" w:themeColor="text1"/>
                <w:sz w:val="24"/>
                <w:szCs w:val="24"/>
              </w:rPr>
              <w:t>26.3. В составе специализированных разделов (ТХ, ЭС, АТХ, СС и др.) предусмотреть:</w:t>
            </w:r>
          </w:p>
          <w:p w14:paraId="37596536" w14:textId="77777777" w:rsidR="00827109" w:rsidRPr="00167E10" w:rsidRDefault="00827109" w:rsidP="00827109">
            <w:pPr>
              <w:keepLines/>
              <w:ind w:right="5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67E10">
              <w:rPr>
                <w:i/>
                <w:color w:val="000000" w:themeColor="text1"/>
                <w:sz w:val="24"/>
                <w:szCs w:val="24"/>
              </w:rPr>
              <w:t>- перечень пусконаладочных работ с их детальной расшифровкой. ПНР АСУТП предоставлять в виде таблицы каналов, составленной по методике, описанной в тех. части ГЭСНп81-05-02-2017;</w:t>
            </w:r>
          </w:p>
          <w:p w14:paraId="7B8CA8D2" w14:textId="77777777" w:rsidR="00827109" w:rsidRPr="00167E10" w:rsidRDefault="00827109" w:rsidP="00827109">
            <w:pPr>
              <w:keepLines/>
              <w:ind w:right="5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67E10">
              <w:rPr>
                <w:i/>
                <w:color w:val="000000" w:themeColor="text1"/>
                <w:sz w:val="24"/>
                <w:szCs w:val="24"/>
              </w:rPr>
              <w:t>- на основе таблицы каналов АСУТП в составе сметной документации предусмотреть средства на разработку /доработку программного обеспечения, сметную документацию выполнить по сборнику цен СБЦП 81-02-22-2001.</w:t>
            </w:r>
          </w:p>
          <w:p w14:paraId="5E35892E" w14:textId="77777777" w:rsidR="00827109" w:rsidRPr="00167E10" w:rsidRDefault="00827109" w:rsidP="00827109">
            <w:pPr>
              <w:keepLines/>
              <w:ind w:right="5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67E10">
              <w:rPr>
                <w:i/>
                <w:color w:val="000000" w:themeColor="text1"/>
                <w:sz w:val="24"/>
                <w:szCs w:val="24"/>
              </w:rPr>
              <w:t>- включить в сметные расчеты инсталляцию программного обеспечения, предусмотренного проектом.</w:t>
            </w:r>
          </w:p>
          <w:p w14:paraId="46DCA485" w14:textId="77777777" w:rsidR="00772C55" w:rsidRPr="00167E10" w:rsidRDefault="00827109" w:rsidP="00827109">
            <w:pPr>
              <w:keepLines/>
              <w:ind w:right="5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67E10">
              <w:rPr>
                <w:i/>
                <w:color w:val="000000" w:themeColor="text1"/>
                <w:sz w:val="24"/>
                <w:szCs w:val="24"/>
              </w:rPr>
              <w:t>26.4. В составе рабочей документации выполнить отдельной книгой программу производства ПНР;</w:t>
            </w:r>
          </w:p>
          <w:p w14:paraId="19A050FE" w14:textId="77777777" w:rsidR="00490BE0" w:rsidRPr="00490BE0" w:rsidRDefault="00445D69" w:rsidP="00827109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</w:t>
            </w:r>
            <w:r w:rsidR="001265D0" w:rsidRPr="00BD661B">
              <w:rPr>
                <w:i/>
                <w:sz w:val="24"/>
                <w:szCs w:val="24"/>
              </w:rPr>
              <w:t>.</w:t>
            </w:r>
            <w:r w:rsidR="00827109">
              <w:rPr>
                <w:i/>
                <w:sz w:val="24"/>
                <w:szCs w:val="24"/>
              </w:rPr>
              <w:t>5</w:t>
            </w:r>
            <w:r w:rsidR="001265D0" w:rsidRPr="00BD661B">
              <w:rPr>
                <w:i/>
                <w:sz w:val="24"/>
                <w:szCs w:val="24"/>
              </w:rPr>
              <w:t>. 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="001265D0" w:rsidRPr="00BD661B">
              <w:rPr>
                <w:i/>
                <w:sz w:val="24"/>
                <w:szCs w:val="24"/>
              </w:rPr>
              <w:t>gsfx</w:t>
            </w:r>
            <w:proofErr w:type="spellEnd"/>
            <w:r w:rsidR="001265D0" w:rsidRPr="00BD661B">
              <w:rPr>
                <w:i/>
                <w:sz w:val="24"/>
                <w:szCs w:val="24"/>
              </w:rPr>
              <w:t xml:space="preserve">) и в формате </w:t>
            </w:r>
            <w:r w:rsidR="001265D0" w:rsidRPr="00BD661B">
              <w:rPr>
                <w:i/>
                <w:sz w:val="24"/>
                <w:szCs w:val="24"/>
                <w:lang w:val="en-US"/>
              </w:rPr>
              <w:t>Excel</w:t>
            </w:r>
            <w:r w:rsidR="001265D0" w:rsidRPr="00BD661B">
              <w:rPr>
                <w:i/>
                <w:sz w:val="24"/>
                <w:szCs w:val="24"/>
              </w:rPr>
              <w:t xml:space="preserve"> (*.x</w:t>
            </w:r>
            <w:r w:rsidR="001265D0" w:rsidRPr="00BD661B">
              <w:rPr>
                <w:i/>
                <w:sz w:val="24"/>
                <w:szCs w:val="24"/>
                <w:lang w:val="en-US"/>
              </w:rPr>
              <w:t>ls</w:t>
            </w:r>
            <w:r w:rsidR="001265D0" w:rsidRPr="00BD661B">
              <w:rPr>
                <w:i/>
                <w:sz w:val="24"/>
                <w:szCs w:val="24"/>
              </w:rPr>
              <w:t>).</w:t>
            </w:r>
            <w:r w:rsidR="00490BE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1265D0" w:rsidRPr="00086F8A" w14:paraId="291B76CF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CE93" w14:textId="77777777" w:rsidR="001265D0" w:rsidRPr="00EA35B5" w:rsidRDefault="001265D0" w:rsidP="008506D6">
            <w:pPr>
              <w:rPr>
                <w:b/>
                <w:sz w:val="24"/>
                <w:szCs w:val="24"/>
              </w:rPr>
            </w:pPr>
            <w:r w:rsidRPr="000F28F4">
              <w:rPr>
                <w:b/>
                <w:sz w:val="24"/>
                <w:szCs w:val="24"/>
              </w:rPr>
              <w:t>2</w:t>
            </w:r>
            <w:r w:rsidR="00BD661B">
              <w:rPr>
                <w:b/>
                <w:sz w:val="24"/>
                <w:szCs w:val="24"/>
              </w:rPr>
              <w:t>6</w:t>
            </w:r>
            <w:r w:rsidRPr="000F28F4">
              <w:rPr>
                <w:b/>
                <w:sz w:val="24"/>
                <w:szCs w:val="24"/>
              </w:rPr>
              <w:t xml:space="preserve">. Требования к составу, </w:t>
            </w:r>
            <w:r w:rsidRPr="000F28F4">
              <w:rPr>
                <w:b/>
                <w:sz w:val="24"/>
                <w:szCs w:val="24"/>
              </w:rPr>
              <w:lastRenderedPageBreak/>
              <w:t>формату, объему выпуска проектной документации и оформлению проекта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B9A2C" w14:textId="77777777" w:rsidR="0086534B" w:rsidRPr="00F44410" w:rsidRDefault="00445D69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26</w:t>
            </w:r>
            <w:r w:rsidR="0086534B" w:rsidRPr="00F44410">
              <w:rPr>
                <w:i/>
                <w:sz w:val="24"/>
                <w:szCs w:val="24"/>
              </w:rPr>
              <w:t xml:space="preserve">.1. Состав разделов рабочей документации предусмотреть </w:t>
            </w:r>
            <w:r w:rsidR="0086534B" w:rsidRPr="00F44410">
              <w:rPr>
                <w:i/>
                <w:sz w:val="24"/>
                <w:szCs w:val="24"/>
              </w:rPr>
              <w:lastRenderedPageBreak/>
              <w:t>согласно ГОСТ 21.101-2020.</w:t>
            </w:r>
          </w:p>
          <w:p w14:paraId="0EB64961" w14:textId="77777777" w:rsidR="0086534B" w:rsidRPr="00F44410" w:rsidRDefault="00445D69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  <w:r w:rsidR="0086534B" w:rsidRPr="00F44410">
              <w:rPr>
                <w:i/>
                <w:sz w:val="24"/>
                <w:szCs w:val="24"/>
              </w:rPr>
              <w:t>.2. В составе рабочей документации отдельной книгой выпускаются:</w:t>
            </w:r>
          </w:p>
          <w:p w14:paraId="0229B4FB" w14:textId="77777777" w:rsidR="0086534B" w:rsidRPr="00F44410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F44410">
              <w:rPr>
                <w:i/>
                <w:sz w:val="24"/>
                <w:szCs w:val="24"/>
              </w:rPr>
              <w:t>-</w:t>
            </w:r>
            <w:r w:rsidRPr="00F44410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1510B124" w14:textId="77777777" w:rsidR="0086534B" w:rsidRPr="00F44410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F44410">
              <w:rPr>
                <w:i/>
                <w:sz w:val="24"/>
                <w:szCs w:val="24"/>
              </w:rPr>
              <w:t>-</w:t>
            </w:r>
            <w:r w:rsidRPr="00F44410">
              <w:rPr>
                <w:i/>
                <w:sz w:val="24"/>
                <w:szCs w:val="24"/>
              </w:rPr>
              <w:tab/>
              <w:t>технические требования на изготовление блочного, не стандартизированного оборудования, металлопродукции, электрооборудования, прочей продукции;</w:t>
            </w:r>
          </w:p>
          <w:p w14:paraId="3C686F26" w14:textId="77777777" w:rsidR="0086534B" w:rsidRPr="00F44410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F44410">
              <w:rPr>
                <w:i/>
                <w:sz w:val="24"/>
                <w:szCs w:val="24"/>
              </w:rPr>
              <w:t>-</w:t>
            </w:r>
            <w:r w:rsidRPr="00F44410">
              <w:rPr>
                <w:i/>
                <w:sz w:val="24"/>
                <w:szCs w:val="24"/>
              </w:rPr>
              <w:tab/>
              <w:t>ведомости объёмов работ с разделением на подобъекты в соответствии со спецификациями.</w:t>
            </w:r>
          </w:p>
          <w:p w14:paraId="0D7CD0B6" w14:textId="77777777" w:rsidR="0086534B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F44410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085F89AC" w14:textId="77777777" w:rsidR="00C32467" w:rsidRPr="00F44410" w:rsidRDefault="00C32467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26.3.</w:t>
            </w:r>
            <w:r>
              <w:rPr>
                <w:i/>
                <w:iCs/>
                <w:sz w:val="24"/>
                <w:szCs w:val="24"/>
              </w:rPr>
              <w:t xml:space="preserve"> Разработать отдельными томами разделы: Проект рекультивации земель и Проект организации строительства.</w:t>
            </w:r>
          </w:p>
          <w:p w14:paraId="54313DC3" w14:textId="77777777" w:rsidR="0086534B" w:rsidRPr="00F44410" w:rsidRDefault="00445D69" w:rsidP="0086534B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  <w:r w:rsidR="0086534B" w:rsidRPr="00F44410">
              <w:rPr>
                <w:i/>
                <w:sz w:val="24"/>
                <w:szCs w:val="24"/>
              </w:rPr>
              <w:t>.</w:t>
            </w:r>
            <w:r w:rsidR="00C32467">
              <w:rPr>
                <w:i/>
                <w:sz w:val="24"/>
                <w:szCs w:val="24"/>
              </w:rPr>
              <w:t>4</w:t>
            </w:r>
            <w:r w:rsidR="0086534B" w:rsidRPr="00F44410">
              <w:rPr>
                <w:i/>
                <w:sz w:val="24"/>
                <w:szCs w:val="24"/>
              </w:rPr>
              <w:t>. Подрядчик предоставляет Заказчику:</w:t>
            </w:r>
          </w:p>
          <w:p w14:paraId="001B371D" w14:textId="77777777" w:rsidR="0086534B" w:rsidRPr="00F44410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F44410">
              <w:rPr>
                <w:i/>
                <w:sz w:val="24"/>
                <w:szCs w:val="24"/>
              </w:rPr>
              <w:t>- РД</w:t>
            </w:r>
            <w:r>
              <w:rPr>
                <w:i/>
                <w:sz w:val="24"/>
                <w:szCs w:val="24"/>
              </w:rPr>
              <w:t xml:space="preserve"> (в т.ч. раздел ПОС)</w:t>
            </w:r>
            <w:r w:rsidRPr="00F44410">
              <w:rPr>
                <w:i/>
                <w:sz w:val="24"/>
                <w:szCs w:val="24"/>
              </w:rPr>
              <w:t xml:space="preserve"> на бумажном носителе в количестве 3-х экземпляров и на электронном носителе в формате текстовых, табличных и графических редакторов документов, а также в формате </w:t>
            </w:r>
            <w:r w:rsidRPr="00F44410">
              <w:rPr>
                <w:i/>
                <w:sz w:val="24"/>
                <w:szCs w:val="24"/>
                <w:lang w:val="en-US"/>
              </w:rPr>
              <w:t>PDF</w:t>
            </w:r>
            <w:r w:rsidRPr="00F44410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2F1DFBC6" w14:textId="77777777" w:rsidR="0086534B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F44410">
              <w:rPr>
                <w:i/>
                <w:sz w:val="24"/>
                <w:szCs w:val="24"/>
              </w:rPr>
              <w:t xml:space="preserve">- сметную документацию в формате </w:t>
            </w:r>
            <w:r w:rsidRPr="00F44410"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 w:rsidRPr="00F44410">
              <w:rPr>
                <w:i/>
                <w:sz w:val="24"/>
                <w:szCs w:val="24"/>
              </w:rPr>
              <w:t>хсе</w:t>
            </w:r>
            <w:proofErr w:type="spellEnd"/>
            <w:r w:rsidRPr="00F44410">
              <w:rPr>
                <w:i/>
                <w:sz w:val="24"/>
                <w:szCs w:val="24"/>
                <w:lang w:val="en-US"/>
              </w:rPr>
              <w:t>l</w:t>
            </w:r>
            <w:r w:rsidRPr="00F44410">
              <w:rPr>
                <w:i/>
                <w:sz w:val="24"/>
                <w:szCs w:val="24"/>
              </w:rPr>
              <w:t xml:space="preserve"> и Гранд-Смета на электронном носителе в 1 экземпляре;</w:t>
            </w:r>
          </w:p>
          <w:p w14:paraId="2C50A32A" w14:textId="77777777" w:rsidR="0086534B" w:rsidRPr="00F44410" w:rsidRDefault="0086534B" w:rsidP="0086534B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инженерные изыскания в 1 экземпляре на бумажном носителе и в 1 экземпляре на электронном носителе.</w:t>
            </w:r>
          </w:p>
          <w:p w14:paraId="2C904804" w14:textId="77777777" w:rsidR="0086534B" w:rsidRPr="00F44410" w:rsidRDefault="00445D69" w:rsidP="0086534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  <w:r w:rsidR="0086534B" w:rsidRPr="00F44410">
              <w:rPr>
                <w:i/>
                <w:sz w:val="24"/>
                <w:szCs w:val="24"/>
              </w:rPr>
              <w:t>.</w:t>
            </w:r>
            <w:r w:rsidR="003D4D7C">
              <w:rPr>
                <w:i/>
                <w:sz w:val="24"/>
                <w:szCs w:val="24"/>
              </w:rPr>
              <w:t>5</w:t>
            </w:r>
            <w:r w:rsidR="0086534B" w:rsidRPr="00F44410">
              <w:rPr>
                <w:i/>
                <w:sz w:val="24"/>
                <w:szCs w:val="24"/>
              </w:rPr>
              <w:t xml:space="preserve">. Предоставить картографические материалы в программном продукте </w:t>
            </w:r>
            <w:r w:rsidR="0086534B" w:rsidRPr="00F44410">
              <w:rPr>
                <w:i/>
                <w:sz w:val="24"/>
                <w:szCs w:val="24"/>
                <w:lang w:val="en-US"/>
              </w:rPr>
              <w:t>AutoCAD</w:t>
            </w:r>
            <w:r w:rsidR="0086534B" w:rsidRPr="00F44410">
              <w:rPr>
                <w:i/>
                <w:sz w:val="24"/>
                <w:szCs w:val="24"/>
              </w:rPr>
              <w:t xml:space="preserve">  или </w:t>
            </w:r>
            <w:r w:rsidR="0086534B" w:rsidRPr="00F44410">
              <w:rPr>
                <w:i/>
                <w:sz w:val="24"/>
                <w:szCs w:val="24"/>
                <w:lang w:val="en-US"/>
              </w:rPr>
              <w:t>MapInfo</w:t>
            </w:r>
            <w:r w:rsidR="0086534B" w:rsidRPr="00F44410">
              <w:rPr>
                <w:i/>
                <w:sz w:val="24"/>
                <w:szCs w:val="24"/>
              </w:rPr>
              <w:t>, в том числе изыскания в условной (локальной) системе координат АО «Белкамнефть» им. А.А. Волкова и в Балтийской системе высот.</w:t>
            </w:r>
          </w:p>
          <w:p w14:paraId="36279F6A" w14:textId="77777777" w:rsidR="001265D0" w:rsidRPr="00183870" w:rsidRDefault="00445D69" w:rsidP="003D4D7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  <w:r w:rsidR="0086534B" w:rsidRPr="00F44410">
              <w:rPr>
                <w:i/>
                <w:sz w:val="24"/>
                <w:szCs w:val="24"/>
              </w:rPr>
              <w:t>.</w:t>
            </w:r>
            <w:r w:rsidR="003D4D7C">
              <w:rPr>
                <w:i/>
                <w:sz w:val="24"/>
                <w:szCs w:val="24"/>
              </w:rPr>
              <w:t>6</w:t>
            </w:r>
            <w:r w:rsidR="0086534B" w:rsidRPr="00F44410">
              <w:rPr>
                <w:i/>
                <w:sz w:val="24"/>
                <w:szCs w:val="24"/>
              </w:rPr>
              <w:t xml:space="preserve">. При разработке графических материалов проектно-изыскательной документации в формате </w:t>
            </w:r>
            <w:r w:rsidR="0086534B" w:rsidRPr="00F44410">
              <w:rPr>
                <w:i/>
                <w:sz w:val="24"/>
                <w:szCs w:val="24"/>
                <w:lang w:val="en-US"/>
              </w:rPr>
              <w:t>dwg</w:t>
            </w:r>
            <w:r w:rsidR="0086534B" w:rsidRPr="00F44410">
              <w:rPr>
                <w:i/>
                <w:sz w:val="24"/>
                <w:szCs w:val="24"/>
              </w:rPr>
              <w:t xml:space="preserve"> использовать стандартные шрифты </w:t>
            </w:r>
            <w:r w:rsidR="0086534B" w:rsidRPr="00F44410">
              <w:rPr>
                <w:i/>
                <w:sz w:val="24"/>
                <w:szCs w:val="24"/>
                <w:lang w:val="en-US"/>
              </w:rPr>
              <w:t>AutoCAD</w:t>
            </w:r>
            <w:r w:rsidR="0086534B" w:rsidRPr="00F44410">
              <w:rPr>
                <w:i/>
                <w:sz w:val="24"/>
                <w:szCs w:val="24"/>
              </w:rPr>
              <w:t>.</w:t>
            </w:r>
          </w:p>
        </w:tc>
      </w:tr>
      <w:tr w:rsidR="001265D0" w:rsidRPr="00086F8A" w14:paraId="5787E75D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99C0" w14:textId="77777777" w:rsidR="001265D0" w:rsidRPr="00086F8A" w:rsidRDefault="001265D0" w:rsidP="00BD66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BD661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1738" w14:textId="77777777" w:rsidR="001265D0" w:rsidRPr="00CC0544" w:rsidRDefault="00445D69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</w:t>
            </w:r>
            <w:r w:rsidR="001265D0" w:rsidRPr="00CC0544">
              <w:rPr>
                <w:i/>
                <w:sz w:val="24"/>
                <w:szCs w:val="24"/>
              </w:rPr>
              <w:t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49938939" w14:textId="77777777" w:rsidR="001265D0" w:rsidRPr="00CC0544" w:rsidRDefault="001265D0" w:rsidP="008A4EA7">
            <w:pPr>
              <w:jc w:val="both"/>
              <w:rPr>
                <w:i/>
                <w:sz w:val="24"/>
                <w:szCs w:val="24"/>
              </w:rPr>
            </w:pPr>
            <w:r w:rsidRPr="00CC0544">
              <w:rPr>
                <w:i/>
                <w:sz w:val="24"/>
                <w:szCs w:val="24"/>
              </w:rPr>
              <w:t>2</w:t>
            </w:r>
            <w:r w:rsidR="00445D69">
              <w:rPr>
                <w:i/>
                <w:sz w:val="24"/>
                <w:szCs w:val="24"/>
              </w:rPr>
              <w:t>7</w:t>
            </w:r>
            <w:r w:rsidR="00BA18E4">
              <w:rPr>
                <w:i/>
                <w:sz w:val="24"/>
                <w:szCs w:val="24"/>
              </w:rPr>
              <w:t>.2</w:t>
            </w:r>
            <w:r w:rsidRPr="00CC0544">
              <w:rPr>
                <w:i/>
                <w:sz w:val="24"/>
                <w:szCs w:val="24"/>
              </w:rPr>
              <w:t>. Исходные данные от сторонних организаций получает Подрядчик.</w:t>
            </w:r>
          </w:p>
          <w:p w14:paraId="3C042D4B" w14:textId="77777777" w:rsidR="001265D0" w:rsidRPr="00CC0544" w:rsidRDefault="00445D69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</w:t>
            </w:r>
            <w:r w:rsidR="00BA18E4">
              <w:rPr>
                <w:i/>
                <w:sz w:val="24"/>
                <w:szCs w:val="24"/>
              </w:rPr>
              <w:t>.3</w:t>
            </w:r>
            <w:r w:rsidR="001265D0" w:rsidRPr="00CC0544">
              <w:rPr>
                <w:i/>
                <w:sz w:val="24"/>
                <w:szCs w:val="24"/>
              </w:rPr>
              <w:t>. Проектные решения предварительно согласовать с Заказчиком.</w:t>
            </w:r>
          </w:p>
          <w:p w14:paraId="074A6B12" w14:textId="77777777" w:rsidR="001265D0" w:rsidRPr="0086534B" w:rsidRDefault="00445D69" w:rsidP="008A4EA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</w:t>
            </w:r>
            <w:r w:rsidR="00BA18E4">
              <w:rPr>
                <w:i/>
                <w:sz w:val="24"/>
                <w:szCs w:val="24"/>
              </w:rPr>
              <w:t>.4</w:t>
            </w:r>
            <w:r w:rsidR="001265D0" w:rsidRPr="00CC0544">
              <w:rPr>
                <w:i/>
                <w:sz w:val="24"/>
                <w:szCs w:val="24"/>
              </w:rPr>
              <w:t xml:space="preserve">. </w:t>
            </w:r>
            <w:r w:rsidR="0086534B" w:rsidRPr="0086534B">
              <w:rPr>
                <w:i/>
                <w:iCs/>
                <w:sz w:val="24"/>
                <w:szCs w:val="24"/>
              </w:rPr>
              <w:t>Инженерные изыскания</w:t>
            </w:r>
            <w:r w:rsidR="006E4993">
              <w:rPr>
                <w:i/>
                <w:iCs/>
                <w:sz w:val="24"/>
                <w:szCs w:val="24"/>
              </w:rPr>
              <w:t xml:space="preserve">: </w:t>
            </w:r>
            <w:r w:rsidR="006E4993" w:rsidRPr="00522496">
              <w:rPr>
                <w:i/>
                <w:iCs/>
                <w:sz w:val="24"/>
                <w:szCs w:val="24"/>
              </w:rPr>
              <w:t xml:space="preserve">геодезические, геологические, </w:t>
            </w:r>
            <w:r w:rsidR="001265D0" w:rsidRPr="0086534B">
              <w:rPr>
                <w:i/>
                <w:iCs/>
                <w:sz w:val="24"/>
                <w:szCs w:val="24"/>
              </w:rPr>
              <w:t>выполняет Подрядчик.</w:t>
            </w:r>
          </w:p>
          <w:p w14:paraId="4CFA3654" w14:textId="77777777" w:rsidR="001265D0" w:rsidRPr="00445D69" w:rsidRDefault="001265D0" w:rsidP="008A4EA7">
            <w:pPr>
              <w:ind w:firstLine="459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86534B">
              <w:rPr>
                <w:i/>
                <w:iCs/>
                <w:sz w:val="24"/>
                <w:szCs w:val="24"/>
              </w:rPr>
              <w:t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</w:t>
            </w:r>
            <w:r w:rsidR="00430D20">
              <w:rPr>
                <w:i/>
                <w:iCs/>
                <w:sz w:val="24"/>
                <w:szCs w:val="24"/>
              </w:rPr>
              <w:t xml:space="preserve"> промышленной безопасности. </w:t>
            </w:r>
            <w:r w:rsidRPr="0086534B"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Опорную геодезическую сеть закрепить пунктами долговременного </w:t>
            </w:r>
            <w:r w:rsidRPr="0086534B">
              <w:rPr>
                <w:i/>
                <w:sz w:val="24"/>
                <w:szCs w:val="24"/>
              </w:rPr>
              <w:lastRenderedPageBreak/>
              <w:t>закрепления в соответствии с СП 47.13330.2016.</w:t>
            </w:r>
            <w:r w:rsidRPr="00445D6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45D69">
              <w:rPr>
                <w:i/>
                <w:iCs/>
                <w:color w:val="000000" w:themeColor="text1"/>
                <w:sz w:val="24"/>
                <w:szCs w:val="24"/>
              </w:rPr>
              <w:t>Материалы изысканий согласовать с Заказчиком.</w:t>
            </w:r>
          </w:p>
          <w:p w14:paraId="36031579" w14:textId="77777777" w:rsidR="001265D0" w:rsidRPr="0086534B" w:rsidRDefault="00445D69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445D69">
              <w:rPr>
                <w:i/>
                <w:color w:val="000000" w:themeColor="text1"/>
                <w:sz w:val="24"/>
                <w:szCs w:val="24"/>
              </w:rPr>
              <w:t>27</w:t>
            </w:r>
            <w:r w:rsidR="00BA18E4" w:rsidRPr="00445D69">
              <w:rPr>
                <w:i/>
                <w:color w:val="000000" w:themeColor="text1"/>
                <w:sz w:val="24"/>
                <w:szCs w:val="24"/>
              </w:rPr>
              <w:t>.5</w:t>
            </w:r>
            <w:r w:rsidR="001265D0" w:rsidRPr="00445D69">
              <w:rPr>
                <w:i/>
                <w:color w:val="000000" w:themeColor="text1"/>
                <w:sz w:val="24"/>
                <w:szCs w:val="24"/>
              </w:rPr>
              <w:t>. Дополнительные проектные работы</w:t>
            </w:r>
            <w:r w:rsidR="001265D0" w:rsidRPr="0086534B">
              <w:rPr>
                <w:i/>
                <w:color w:val="000000" w:themeColor="text1"/>
                <w:sz w:val="24"/>
                <w:szCs w:val="24"/>
              </w:rPr>
              <w:t>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2F5B9E72" w14:textId="77777777" w:rsidR="001265D0" w:rsidRPr="000A2FE4" w:rsidRDefault="00445D69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</w:t>
            </w:r>
            <w:r w:rsidR="00BA18E4">
              <w:rPr>
                <w:i/>
                <w:sz w:val="24"/>
                <w:szCs w:val="24"/>
              </w:rPr>
              <w:t>.6</w:t>
            </w:r>
            <w:r w:rsidR="001265D0" w:rsidRPr="000A2FE4">
              <w:rPr>
                <w:i/>
                <w:sz w:val="24"/>
                <w:szCs w:val="24"/>
              </w:rPr>
              <w:t>. Не являются дополнительными работами изменения ранее принятых проектных решений,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68DA4CEF" w14:textId="77777777" w:rsidR="001265D0" w:rsidRPr="009B0039" w:rsidRDefault="00445D69" w:rsidP="008A4EA7">
            <w:pPr>
              <w:tabs>
                <w:tab w:val="num" w:pos="176"/>
              </w:tabs>
              <w:jc w:val="both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27</w:t>
            </w:r>
            <w:r w:rsidR="00BA18E4">
              <w:rPr>
                <w:i/>
                <w:sz w:val="24"/>
                <w:szCs w:val="24"/>
              </w:rPr>
              <w:t>.7</w:t>
            </w:r>
            <w:r w:rsidR="001265D0" w:rsidRPr="009B0039">
              <w:rPr>
                <w:i/>
                <w:sz w:val="24"/>
                <w:szCs w:val="24"/>
              </w:rPr>
              <w:t xml:space="preserve">. </w:t>
            </w:r>
            <w:r w:rsidR="001265D0" w:rsidRPr="009B0039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При проведении экспертизы промышленной 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безопасности </w:t>
            </w:r>
            <w:r w:rsidR="001265D0" w:rsidRPr="009B0039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Заявителем выступает Подрядчик (по доверенности от Заказчика), оплата экспертиз лежит на Подрядчике. </w:t>
            </w:r>
          </w:p>
          <w:p w14:paraId="19C65EA5" w14:textId="77777777" w:rsidR="001265D0" w:rsidRPr="00445D69" w:rsidRDefault="00445D69" w:rsidP="008A4EA7">
            <w:pPr>
              <w:keepLines/>
              <w:jc w:val="both"/>
            </w:pPr>
            <w:r>
              <w:rPr>
                <w:i/>
                <w:sz w:val="24"/>
                <w:szCs w:val="24"/>
              </w:rPr>
              <w:t>27</w:t>
            </w:r>
            <w:r w:rsidR="001265D0" w:rsidRPr="009B0039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08</w:t>
            </w:r>
            <w:r w:rsidR="001265D0" w:rsidRPr="009B0039"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  <w:r>
              <w:t xml:space="preserve"> </w:t>
            </w:r>
          </w:p>
          <w:p w14:paraId="6A29900B" w14:textId="77777777" w:rsidR="001265D0" w:rsidRPr="00445D69" w:rsidRDefault="00445D69" w:rsidP="00445D69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</w:t>
            </w:r>
            <w:r w:rsidR="001265D0" w:rsidRPr="009B0039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09</w:t>
            </w:r>
            <w:r w:rsidR="001265D0" w:rsidRPr="009B0039">
              <w:rPr>
                <w:i/>
                <w:sz w:val="24"/>
                <w:szCs w:val="24"/>
              </w:rPr>
              <w:t xml:space="preserve">. </w:t>
            </w:r>
            <w:r w:rsidR="001265D0" w:rsidRPr="00CB0465">
              <w:rPr>
                <w:i/>
                <w:sz w:val="24"/>
                <w:szCs w:val="24"/>
              </w:rPr>
              <w:t xml:space="preserve">Подрядная организация несет ответственность за соблюдения сроков выполнения работ. При нарушении сроков выполнения работ </w:t>
            </w:r>
            <w:r w:rsidR="001265D0" w:rsidRPr="00CB0465"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</w:tc>
      </w:tr>
    </w:tbl>
    <w:p w14:paraId="13C3ADCF" w14:textId="77777777" w:rsidR="00DE53C2" w:rsidRDefault="00DE53C2"/>
    <w:p w14:paraId="54EF9B91" w14:textId="77777777" w:rsidR="00BE5724" w:rsidRPr="008A4EA7" w:rsidRDefault="00BE5724" w:rsidP="008A4EA7">
      <w:pPr>
        <w:rPr>
          <w:b/>
          <w:sz w:val="24"/>
          <w:szCs w:val="24"/>
        </w:rPr>
      </w:pPr>
    </w:p>
    <w:sectPr w:rsidR="00BE5724" w:rsidRPr="008A4EA7" w:rsidSect="00972701">
      <w:pgSz w:w="11906" w:h="16838" w:code="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15DD1" w14:textId="77777777" w:rsidR="00CF0420" w:rsidRDefault="00CF0420">
      <w:r>
        <w:separator/>
      </w:r>
    </w:p>
  </w:endnote>
  <w:endnote w:type="continuationSeparator" w:id="0">
    <w:p w14:paraId="7F20AD71" w14:textId="77777777" w:rsidR="00CF0420" w:rsidRDefault="00CF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FDA74" w14:textId="77777777" w:rsidR="00CF0420" w:rsidRDefault="00CF0420">
      <w:r>
        <w:separator/>
      </w:r>
    </w:p>
  </w:footnote>
  <w:footnote w:type="continuationSeparator" w:id="0">
    <w:p w14:paraId="099A96BF" w14:textId="77777777" w:rsidR="00CF0420" w:rsidRDefault="00CF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E6AD6"/>
    <w:multiLevelType w:val="hybridMultilevel"/>
    <w:tmpl w:val="D994AE5A"/>
    <w:lvl w:ilvl="0" w:tplc="216C84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9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035ED"/>
    <w:multiLevelType w:val="hybridMultilevel"/>
    <w:tmpl w:val="0F6E305E"/>
    <w:lvl w:ilvl="0" w:tplc="F17CB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7A36FA5"/>
    <w:multiLevelType w:val="hybridMultilevel"/>
    <w:tmpl w:val="E9FAA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7"/>
  </w:num>
  <w:num w:numId="5">
    <w:abstractNumId w:val="12"/>
  </w:num>
  <w:num w:numId="6">
    <w:abstractNumId w:val="1"/>
  </w:num>
  <w:num w:numId="7">
    <w:abstractNumId w:val="5"/>
  </w:num>
  <w:num w:numId="8">
    <w:abstractNumId w:val="3"/>
  </w:num>
  <w:num w:numId="9">
    <w:abstractNumId w:val="14"/>
  </w:num>
  <w:num w:numId="10">
    <w:abstractNumId w:val="18"/>
  </w:num>
  <w:num w:numId="11">
    <w:abstractNumId w:val="9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8"/>
  </w:num>
  <w:num w:numId="18">
    <w:abstractNumId w:val="10"/>
  </w:num>
  <w:num w:numId="19">
    <w:abstractNumId w:val="19"/>
  </w:num>
  <w:num w:numId="2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1FDF"/>
    <w:rsid w:val="000031D7"/>
    <w:rsid w:val="00003D1F"/>
    <w:rsid w:val="00004FFC"/>
    <w:rsid w:val="00006661"/>
    <w:rsid w:val="000135AA"/>
    <w:rsid w:val="000140C2"/>
    <w:rsid w:val="000144CC"/>
    <w:rsid w:val="00015E07"/>
    <w:rsid w:val="0002201B"/>
    <w:rsid w:val="000232C9"/>
    <w:rsid w:val="00023390"/>
    <w:rsid w:val="00025046"/>
    <w:rsid w:val="00025A20"/>
    <w:rsid w:val="00030AED"/>
    <w:rsid w:val="00030B5F"/>
    <w:rsid w:val="000328FD"/>
    <w:rsid w:val="000346EC"/>
    <w:rsid w:val="00035E12"/>
    <w:rsid w:val="00036150"/>
    <w:rsid w:val="0003753B"/>
    <w:rsid w:val="00040069"/>
    <w:rsid w:val="000406A1"/>
    <w:rsid w:val="00040FEF"/>
    <w:rsid w:val="00044E01"/>
    <w:rsid w:val="00046759"/>
    <w:rsid w:val="00052F95"/>
    <w:rsid w:val="00053619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6178"/>
    <w:rsid w:val="00086F8A"/>
    <w:rsid w:val="000907B6"/>
    <w:rsid w:val="000925AC"/>
    <w:rsid w:val="00092D42"/>
    <w:rsid w:val="00094645"/>
    <w:rsid w:val="00096526"/>
    <w:rsid w:val="00097A43"/>
    <w:rsid w:val="000A2A43"/>
    <w:rsid w:val="000A2AA4"/>
    <w:rsid w:val="000A2FE4"/>
    <w:rsid w:val="000B042B"/>
    <w:rsid w:val="000B124B"/>
    <w:rsid w:val="000B131D"/>
    <w:rsid w:val="000B68A5"/>
    <w:rsid w:val="000B6EEF"/>
    <w:rsid w:val="000B7659"/>
    <w:rsid w:val="000C41B0"/>
    <w:rsid w:val="000C64C6"/>
    <w:rsid w:val="000C6D63"/>
    <w:rsid w:val="000C7811"/>
    <w:rsid w:val="000D0913"/>
    <w:rsid w:val="000D1A3A"/>
    <w:rsid w:val="000D219C"/>
    <w:rsid w:val="000D2F84"/>
    <w:rsid w:val="000D3E1D"/>
    <w:rsid w:val="000D4BBA"/>
    <w:rsid w:val="000D7B42"/>
    <w:rsid w:val="000E1AA9"/>
    <w:rsid w:val="000E23A7"/>
    <w:rsid w:val="000E34FF"/>
    <w:rsid w:val="000E3632"/>
    <w:rsid w:val="000E4417"/>
    <w:rsid w:val="000E5A2F"/>
    <w:rsid w:val="000E7FFB"/>
    <w:rsid w:val="000F03C4"/>
    <w:rsid w:val="000F0DB4"/>
    <w:rsid w:val="000F34B8"/>
    <w:rsid w:val="000F3E9D"/>
    <w:rsid w:val="000F4249"/>
    <w:rsid w:val="000F4277"/>
    <w:rsid w:val="000F5B5D"/>
    <w:rsid w:val="0010196B"/>
    <w:rsid w:val="001040EE"/>
    <w:rsid w:val="00106088"/>
    <w:rsid w:val="00106D81"/>
    <w:rsid w:val="001071B2"/>
    <w:rsid w:val="001078E5"/>
    <w:rsid w:val="00107EC3"/>
    <w:rsid w:val="0011122B"/>
    <w:rsid w:val="001116B1"/>
    <w:rsid w:val="00111D34"/>
    <w:rsid w:val="00111EB8"/>
    <w:rsid w:val="00112878"/>
    <w:rsid w:val="0011302D"/>
    <w:rsid w:val="00114F9B"/>
    <w:rsid w:val="001205EA"/>
    <w:rsid w:val="001217D2"/>
    <w:rsid w:val="0012234F"/>
    <w:rsid w:val="00122A8F"/>
    <w:rsid w:val="00124391"/>
    <w:rsid w:val="001249A4"/>
    <w:rsid w:val="00125C7B"/>
    <w:rsid w:val="001265D0"/>
    <w:rsid w:val="0013000F"/>
    <w:rsid w:val="00130E07"/>
    <w:rsid w:val="001312F2"/>
    <w:rsid w:val="001318B2"/>
    <w:rsid w:val="00131B9F"/>
    <w:rsid w:val="0013416B"/>
    <w:rsid w:val="00134E39"/>
    <w:rsid w:val="00135DC0"/>
    <w:rsid w:val="00136801"/>
    <w:rsid w:val="001375EB"/>
    <w:rsid w:val="00141267"/>
    <w:rsid w:val="00141442"/>
    <w:rsid w:val="00141709"/>
    <w:rsid w:val="001421EF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60194"/>
    <w:rsid w:val="001611B2"/>
    <w:rsid w:val="00161818"/>
    <w:rsid w:val="00164A78"/>
    <w:rsid w:val="001653A6"/>
    <w:rsid w:val="00165DC9"/>
    <w:rsid w:val="0016700D"/>
    <w:rsid w:val="00167E10"/>
    <w:rsid w:val="00170C52"/>
    <w:rsid w:val="001713ED"/>
    <w:rsid w:val="00175304"/>
    <w:rsid w:val="00175932"/>
    <w:rsid w:val="001760FB"/>
    <w:rsid w:val="001762C7"/>
    <w:rsid w:val="001764BF"/>
    <w:rsid w:val="00176901"/>
    <w:rsid w:val="00177C22"/>
    <w:rsid w:val="001803E6"/>
    <w:rsid w:val="0018063F"/>
    <w:rsid w:val="00181DDE"/>
    <w:rsid w:val="0018297B"/>
    <w:rsid w:val="00183870"/>
    <w:rsid w:val="0018427B"/>
    <w:rsid w:val="0018615E"/>
    <w:rsid w:val="00186EE8"/>
    <w:rsid w:val="001878FF"/>
    <w:rsid w:val="001902CF"/>
    <w:rsid w:val="001912F6"/>
    <w:rsid w:val="0019253A"/>
    <w:rsid w:val="00194399"/>
    <w:rsid w:val="001955E7"/>
    <w:rsid w:val="0019605E"/>
    <w:rsid w:val="00196279"/>
    <w:rsid w:val="0019782D"/>
    <w:rsid w:val="00197F62"/>
    <w:rsid w:val="001A0E11"/>
    <w:rsid w:val="001A111C"/>
    <w:rsid w:val="001A14D3"/>
    <w:rsid w:val="001A1B11"/>
    <w:rsid w:val="001A2623"/>
    <w:rsid w:val="001A3024"/>
    <w:rsid w:val="001A36ED"/>
    <w:rsid w:val="001B0227"/>
    <w:rsid w:val="001B2E35"/>
    <w:rsid w:val="001B4BD4"/>
    <w:rsid w:val="001B5EB4"/>
    <w:rsid w:val="001C0702"/>
    <w:rsid w:val="001C0F5E"/>
    <w:rsid w:val="001C19AE"/>
    <w:rsid w:val="001C237D"/>
    <w:rsid w:val="001C3D9C"/>
    <w:rsid w:val="001C3E47"/>
    <w:rsid w:val="001C57B2"/>
    <w:rsid w:val="001C61D4"/>
    <w:rsid w:val="001C66FC"/>
    <w:rsid w:val="001C77CE"/>
    <w:rsid w:val="001D13AD"/>
    <w:rsid w:val="001D1DFC"/>
    <w:rsid w:val="001D5614"/>
    <w:rsid w:val="001D7564"/>
    <w:rsid w:val="001E06B5"/>
    <w:rsid w:val="001E19AD"/>
    <w:rsid w:val="001E2177"/>
    <w:rsid w:val="001E4FD1"/>
    <w:rsid w:val="001E5A6A"/>
    <w:rsid w:val="001E67D8"/>
    <w:rsid w:val="001E7DB8"/>
    <w:rsid w:val="001E7F26"/>
    <w:rsid w:val="001F3703"/>
    <w:rsid w:val="001F3EAA"/>
    <w:rsid w:val="001F40CC"/>
    <w:rsid w:val="001F4AAB"/>
    <w:rsid w:val="001F7280"/>
    <w:rsid w:val="00212389"/>
    <w:rsid w:val="00212A1B"/>
    <w:rsid w:val="00213A43"/>
    <w:rsid w:val="00214E2E"/>
    <w:rsid w:val="00216CE0"/>
    <w:rsid w:val="00217887"/>
    <w:rsid w:val="00223453"/>
    <w:rsid w:val="0022588D"/>
    <w:rsid w:val="00227560"/>
    <w:rsid w:val="00230756"/>
    <w:rsid w:val="002312F1"/>
    <w:rsid w:val="002316DF"/>
    <w:rsid w:val="00231E1D"/>
    <w:rsid w:val="00232920"/>
    <w:rsid w:val="00232C43"/>
    <w:rsid w:val="00235608"/>
    <w:rsid w:val="00235D16"/>
    <w:rsid w:val="00235D32"/>
    <w:rsid w:val="002361A8"/>
    <w:rsid w:val="002375D2"/>
    <w:rsid w:val="0024083E"/>
    <w:rsid w:val="002411ED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823"/>
    <w:rsid w:val="00257F92"/>
    <w:rsid w:val="00260DB4"/>
    <w:rsid w:val="002636BE"/>
    <w:rsid w:val="00263889"/>
    <w:rsid w:val="00263BCD"/>
    <w:rsid w:val="0026478E"/>
    <w:rsid w:val="002661F1"/>
    <w:rsid w:val="00266402"/>
    <w:rsid w:val="002706F8"/>
    <w:rsid w:val="00270F4E"/>
    <w:rsid w:val="00272B3E"/>
    <w:rsid w:val="002747B4"/>
    <w:rsid w:val="00275637"/>
    <w:rsid w:val="00276C46"/>
    <w:rsid w:val="00277C87"/>
    <w:rsid w:val="00280C83"/>
    <w:rsid w:val="00282F8C"/>
    <w:rsid w:val="00283CD8"/>
    <w:rsid w:val="002840D6"/>
    <w:rsid w:val="00285A01"/>
    <w:rsid w:val="002865EA"/>
    <w:rsid w:val="00287074"/>
    <w:rsid w:val="002870A6"/>
    <w:rsid w:val="00292FF1"/>
    <w:rsid w:val="00293E69"/>
    <w:rsid w:val="00297571"/>
    <w:rsid w:val="00297CD8"/>
    <w:rsid w:val="002A2713"/>
    <w:rsid w:val="002A3FAB"/>
    <w:rsid w:val="002A6604"/>
    <w:rsid w:val="002A6A93"/>
    <w:rsid w:val="002A74E4"/>
    <w:rsid w:val="002B551A"/>
    <w:rsid w:val="002B5EE0"/>
    <w:rsid w:val="002C0416"/>
    <w:rsid w:val="002C095D"/>
    <w:rsid w:val="002C1B46"/>
    <w:rsid w:val="002C389B"/>
    <w:rsid w:val="002C478D"/>
    <w:rsid w:val="002C4842"/>
    <w:rsid w:val="002C48F2"/>
    <w:rsid w:val="002D16E7"/>
    <w:rsid w:val="002D36D2"/>
    <w:rsid w:val="002D3FE5"/>
    <w:rsid w:val="002E0C05"/>
    <w:rsid w:val="002E3241"/>
    <w:rsid w:val="002E3309"/>
    <w:rsid w:val="002E45AD"/>
    <w:rsid w:val="002E62AC"/>
    <w:rsid w:val="002E6484"/>
    <w:rsid w:val="002E7092"/>
    <w:rsid w:val="002F20C8"/>
    <w:rsid w:val="002F6983"/>
    <w:rsid w:val="002F6CDD"/>
    <w:rsid w:val="002F7333"/>
    <w:rsid w:val="00300AEA"/>
    <w:rsid w:val="0030189D"/>
    <w:rsid w:val="003029A5"/>
    <w:rsid w:val="00302CAA"/>
    <w:rsid w:val="003050A9"/>
    <w:rsid w:val="00307886"/>
    <w:rsid w:val="003110C6"/>
    <w:rsid w:val="00311FE6"/>
    <w:rsid w:val="00315C73"/>
    <w:rsid w:val="003163E3"/>
    <w:rsid w:val="00317FF0"/>
    <w:rsid w:val="0032106E"/>
    <w:rsid w:val="003212C7"/>
    <w:rsid w:val="003218FE"/>
    <w:rsid w:val="00323159"/>
    <w:rsid w:val="003308D5"/>
    <w:rsid w:val="00330A39"/>
    <w:rsid w:val="00330F07"/>
    <w:rsid w:val="00335842"/>
    <w:rsid w:val="003359AF"/>
    <w:rsid w:val="00337571"/>
    <w:rsid w:val="00340644"/>
    <w:rsid w:val="003407BE"/>
    <w:rsid w:val="00343077"/>
    <w:rsid w:val="00344F65"/>
    <w:rsid w:val="00346093"/>
    <w:rsid w:val="003507C7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3855"/>
    <w:rsid w:val="003640EE"/>
    <w:rsid w:val="003649B8"/>
    <w:rsid w:val="00371AA6"/>
    <w:rsid w:val="003733A6"/>
    <w:rsid w:val="00376F8C"/>
    <w:rsid w:val="00380871"/>
    <w:rsid w:val="00380B65"/>
    <w:rsid w:val="00380F7E"/>
    <w:rsid w:val="00384E68"/>
    <w:rsid w:val="00387AB5"/>
    <w:rsid w:val="00390B3D"/>
    <w:rsid w:val="0039196C"/>
    <w:rsid w:val="0039223B"/>
    <w:rsid w:val="00393BE9"/>
    <w:rsid w:val="00394629"/>
    <w:rsid w:val="0039590B"/>
    <w:rsid w:val="00395B8C"/>
    <w:rsid w:val="003A2706"/>
    <w:rsid w:val="003A2956"/>
    <w:rsid w:val="003A3B16"/>
    <w:rsid w:val="003A5BCA"/>
    <w:rsid w:val="003A70BF"/>
    <w:rsid w:val="003B0583"/>
    <w:rsid w:val="003B3E4D"/>
    <w:rsid w:val="003B4C73"/>
    <w:rsid w:val="003B4EA5"/>
    <w:rsid w:val="003B5B20"/>
    <w:rsid w:val="003B70DA"/>
    <w:rsid w:val="003C1C57"/>
    <w:rsid w:val="003C4C17"/>
    <w:rsid w:val="003C5158"/>
    <w:rsid w:val="003C51A7"/>
    <w:rsid w:val="003C51BC"/>
    <w:rsid w:val="003D0BC4"/>
    <w:rsid w:val="003D213E"/>
    <w:rsid w:val="003D2AB6"/>
    <w:rsid w:val="003D35D6"/>
    <w:rsid w:val="003D45D3"/>
    <w:rsid w:val="003D4D7C"/>
    <w:rsid w:val="003D4FDC"/>
    <w:rsid w:val="003D5407"/>
    <w:rsid w:val="003D5834"/>
    <w:rsid w:val="003D7257"/>
    <w:rsid w:val="003E0164"/>
    <w:rsid w:val="003E1CFD"/>
    <w:rsid w:val="003E3694"/>
    <w:rsid w:val="003E63ED"/>
    <w:rsid w:val="003E6C91"/>
    <w:rsid w:val="003F0A37"/>
    <w:rsid w:val="003F0F67"/>
    <w:rsid w:val="003F59A7"/>
    <w:rsid w:val="003F70C7"/>
    <w:rsid w:val="003F73B7"/>
    <w:rsid w:val="00400141"/>
    <w:rsid w:val="004019C6"/>
    <w:rsid w:val="0040285B"/>
    <w:rsid w:val="00402A35"/>
    <w:rsid w:val="00403727"/>
    <w:rsid w:val="004045A2"/>
    <w:rsid w:val="004048C3"/>
    <w:rsid w:val="00404A2E"/>
    <w:rsid w:val="00404C07"/>
    <w:rsid w:val="004060C8"/>
    <w:rsid w:val="00407966"/>
    <w:rsid w:val="004118F1"/>
    <w:rsid w:val="0041225E"/>
    <w:rsid w:val="00412F43"/>
    <w:rsid w:val="0041326A"/>
    <w:rsid w:val="00414530"/>
    <w:rsid w:val="00415EF8"/>
    <w:rsid w:val="00416311"/>
    <w:rsid w:val="004165EA"/>
    <w:rsid w:val="00417363"/>
    <w:rsid w:val="00420308"/>
    <w:rsid w:val="00420BA4"/>
    <w:rsid w:val="00420ECE"/>
    <w:rsid w:val="00421313"/>
    <w:rsid w:val="004250DB"/>
    <w:rsid w:val="00425575"/>
    <w:rsid w:val="00425D9F"/>
    <w:rsid w:val="00425E37"/>
    <w:rsid w:val="004260CC"/>
    <w:rsid w:val="004269B9"/>
    <w:rsid w:val="00426B24"/>
    <w:rsid w:val="00430D20"/>
    <w:rsid w:val="00431AD0"/>
    <w:rsid w:val="00431FF9"/>
    <w:rsid w:val="0043203F"/>
    <w:rsid w:val="00433AC8"/>
    <w:rsid w:val="0043418A"/>
    <w:rsid w:val="00437C8A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48D2"/>
    <w:rsid w:val="00445D69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682"/>
    <w:rsid w:val="00471A5E"/>
    <w:rsid w:val="0047374C"/>
    <w:rsid w:val="00474BC4"/>
    <w:rsid w:val="004766F6"/>
    <w:rsid w:val="00476DBC"/>
    <w:rsid w:val="004773EE"/>
    <w:rsid w:val="00481C70"/>
    <w:rsid w:val="004825F7"/>
    <w:rsid w:val="00482A5C"/>
    <w:rsid w:val="00482BF4"/>
    <w:rsid w:val="00483287"/>
    <w:rsid w:val="00485206"/>
    <w:rsid w:val="00490BE0"/>
    <w:rsid w:val="0049100E"/>
    <w:rsid w:val="004915CF"/>
    <w:rsid w:val="00491D06"/>
    <w:rsid w:val="00492401"/>
    <w:rsid w:val="00493FB0"/>
    <w:rsid w:val="004954EE"/>
    <w:rsid w:val="004960FB"/>
    <w:rsid w:val="00497F04"/>
    <w:rsid w:val="004A0D45"/>
    <w:rsid w:val="004A0F1E"/>
    <w:rsid w:val="004A1974"/>
    <w:rsid w:val="004A313F"/>
    <w:rsid w:val="004A4F2F"/>
    <w:rsid w:val="004A72CC"/>
    <w:rsid w:val="004B04D1"/>
    <w:rsid w:val="004B2214"/>
    <w:rsid w:val="004B3001"/>
    <w:rsid w:val="004B491E"/>
    <w:rsid w:val="004B6034"/>
    <w:rsid w:val="004B693A"/>
    <w:rsid w:val="004C040A"/>
    <w:rsid w:val="004C09EF"/>
    <w:rsid w:val="004C11EE"/>
    <w:rsid w:val="004C16FB"/>
    <w:rsid w:val="004C2150"/>
    <w:rsid w:val="004C3DE5"/>
    <w:rsid w:val="004C6079"/>
    <w:rsid w:val="004D3433"/>
    <w:rsid w:val="004D3D01"/>
    <w:rsid w:val="004D47F7"/>
    <w:rsid w:val="004D75C0"/>
    <w:rsid w:val="004E2675"/>
    <w:rsid w:val="004E56BA"/>
    <w:rsid w:val="004E6B50"/>
    <w:rsid w:val="004F0929"/>
    <w:rsid w:val="004F124F"/>
    <w:rsid w:val="004F2431"/>
    <w:rsid w:val="004F2440"/>
    <w:rsid w:val="004F6544"/>
    <w:rsid w:val="004F66E0"/>
    <w:rsid w:val="004F6860"/>
    <w:rsid w:val="004F6D58"/>
    <w:rsid w:val="004F7373"/>
    <w:rsid w:val="004F7B6D"/>
    <w:rsid w:val="0050085D"/>
    <w:rsid w:val="005019AB"/>
    <w:rsid w:val="00503D17"/>
    <w:rsid w:val="00505C2B"/>
    <w:rsid w:val="0051017B"/>
    <w:rsid w:val="00510959"/>
    <w:rsid w:val="00510C31"/>
    <w:rsid w:val="00511156"/>
    <w:rsid w:val="00511C18"/>
    <w:rsid w:val="00512343"/>
    <w:rsid w:val="00512982"/>
    <w:rsid w:val="00512AA9"/>
    <w:rsid w:val="00512FBD"/>
    <w:rsid w:val="00513AE3"/>
    <w:rsid w:val="00515667"/>
    <w:rsid w:val="00515B8E"/>
    <w:rsid w:val="00515D4E"/>
    <w:rsid w:val="005171AB"/>
    <w:rsid w:val="005224BC"/>
    <w:rsid w:val="00522F33"/>
    <w:rsid w:val="005249D4"/>
    <w:rsid w:val="005265F0"/>
    <w:rsid w:val="00526EF0"/>
    <w:rsid w:val="00527803"/>
    <w:rsid w:val="00530264"/>
    <w:rsid w:val="00532EB0"/>
    <w:rsid w:val="005330EE"/>
    <w:rsid w:val="0053362C"/>
    <w:rsid w:val="0053497F"/>
    <w:rsid w:val="00536238"/>
    <w:rsid w:val="00536293"/>
    <w:rsid w:val="00537E33"/>
    <w:rsid w:val="0054089C"/>
    <w:rsid w:val="00541B38"/>
    <w:rsid w:val="005426E9"/>
    <w:rsid w:val="00543C0F"/>
    <w:rsid w:val="0054459D"/>
    <w:rsid w:val="00544A73"/>
    <w:rsid w:val="00544FAC"/>
    <w:rsid w:val="0055045E"/>
    <w:rsid w:val="00550520"/>
    <w:rsid w:val="005533DC"/>
    <w:rsid w:val="005575C4"/>
    <w:rsid w:val="00557D18"/>
    <w:rsid w:val="0056046A"/>
    <w:rsid w:val="00563002"/>
    <w:rsid w:val="00565DAC"/>
    <w:rsid w:val="0056734E"/>
    <w:rsid w:val="0057042D"/>
    <w:rsid w:val="005710D8"/>
    <w:rsid w:val="00571785"/>
    <w:rsid w:val="005724E6"/>
    <w:rsid w:val="00573712"/>
    <w:rsid w:val="00576010"/>
    <w:rsid w:val="00576351"/>
    <w:rsid w:val="005815B7"/>
    <w:rsid w:val="00583442"/>
    <w:rsid w:val="00584EFA"/>
    <w:rsid w:val="00584FCD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4111"/>
    <w:rsid w:val="005A573D"/>
    <w:rsid w:val="005A6C60"/>
    <w:rsid w:val="005B3630"/>
    <w:rsid w:val="005B3960"/>
    <w:rsid w:val="005B4870"/>
    <w:rsid w:val="005B5227"/>
    <w:rsid w:val="005B594D"/>
    <w:rsid w:val="005B5B2E"/>
    <w:rsid w:val="005B7C92"/>
    <w:rsid w:val="005B7C94"/>
    <w:rsid w:val="005C2751"/>
    <w:rsid w:val="005C3E40"/>
    <w:rsid w:val="005C421F"/>
    <w:rsid w:val="005C44AA"/>
    <w:rsid w:val="005D0768"/>
    <w:rsid w:val="005D1DE1"/>
    <w:rsid w:val="005D2826"/>
    <w:rsid w:val="005D3137"/>
    <w:rsid w:val="005D3647"/>
    <w:rsid w:val="005D541D"/>
    <w:rsid w:val="005D67CC"/>
    <w:rsid w:val="005E16D7"/>
    <w:rsid w:val="005E1D9C"/>
    <w:rsid w:val="005E2195"/>
    <w:rsid w:val="005E3C19"/>
    <w:rsid w:val="005E7ECA"/>
    <w:rsid w:val="005F06D6"/>
    <w:rsid w:val="005F0799"/>
    <w:rsid w:val="005F661C"/>
    <w:rsid w:val="005F6C56"/>
    <w:rsid w:val="005F7752"/>
    <w:rsid w:val="006004A4"/>
    <w:rsid w:val="0060067F"/>
    <w:rsid w:val="006017F4"/>
    <w:rsid w:val="006020F2"/>
    <w:rsid w:val="00610EDE"/>
    <w:rsid w:val="006118EE"/>
    <w:rsid w:val="006128A3"/>
    <w:rsid w:val="00613F02"/>
    <w:rsid w:val="00614A36"/>
    <w:rsid w:val="00616571"/>
    <w:rsid w:val="00616F6D"/>
    <w:rsid w:val="00617E4E"/>
    <w:rsid w:val="00621EB2"/>
    <w:rsid w:val="0062362F"/>
    <w:rsid w:val="0062393A"/>
    <w:rsid w:val="00623BA2"/>
    <w:rsid w:val="0062418E"/>
    <w:rsid w:val="006253CF"/>
    <w:rsid w:val="006262C0"/>
    <w:rsid w:val="00626D2C"/>
    <w:rsid w:val="00627362"/>
    <w:rsid w:val="0063047A"/>
    <w:rsid w:val="00630ED4"/>
    <w:rsid w:val="00632D6D"/>
    <w:rsid w:val="00635B16"/>
    <w:rsid w:val="006367E2"/>
    <w:rsid w:val="00637F92"/>
    <w:rsid w:val="00640BDE"/>
    <w:rsid w:val="00641D1B"/>
    <w:rsid w:val="006425E7"/>
    <w:rsid w:val="00642A6D"/>
    <w:rsid w:val="00645498"/>
    <w:rsid w:val="00645D94"/>
    <w:rsid w:val="006513C0"/>
    <w:rsid w:val="00653C54"/>
    <w:rsid w:val="0065405B"/>
    <w:rsid w:val="00654EE8"/>
    <w:rsid w:val="006569A5"/>
    <w:rsid w:val="00656B18"/>
    <w:rsid w:val="00660288"/>
    <w:rsid w:val="00660393"/>
    <w:rsid w:val="006645D1"/>
    <w:rsid w:val="0066552D"/>
    <w:rsid w:val="0066636F"/>
    <w:rsid w:val="00671AE8"/>
    <w:rsid w:val="00673018"/>
    <w:rsid w:val="0067329C"/>
    <w:rsid w:val="006753E0"/>
    <w:rsid w:val="006755C0"/>
    <w:rsid w:val="006771F5"/>
    <w:rsid w:val="00677A89"/>
    <w:rsid w:val="00680C62"/>
    <w:rsid w:val="00683C52"/>
    <w:rsid w:val="00692D51"/>
    <w:rsid w:val="00694954"/>
    <w:rsid w:val="006A0398"/>
    <w:rsid w:val="006A180C"/>
    <w:rsid w:val="006A2DA5"/>
    <w:rsid w:val="006A30C3"/>
    <w:rsid w:val="006A3665"/>
    <w:rsid w:val="006A3EF4"/>
    <w:rsid w:val="006A4635"/>
    <w:rsid w:val="006A68BB"/>
    <w:rsid w:val="006B0EEA"/>
    <w:rsid w:val="006B44F1"/>
    <w:rsid w:val="006B54B9"/>
    <w:rsid w:val="006B5600"/>
    <w:rsid w:val="006C283D"/>
    <w:rsid w:val="006C3462"/>
    <w:rsid w:val="006C3591"/>
    <w:rsid w:val="006C54CB"/>
    <w:rsid w:val="006D1DE8"/>
    <w:rsid w:val="006D355B"/>
    <w:rsid w:val="006D3C3D"/>
    <w:rsid w:val="006D5362"/>
    <w:rsid w:val="006D608E"/>
    <w:rsid w:val="006D6BEB"/>
    <w:rsid w:val="006E169F"/>
    <w:rsid w:val="006E3652"/>
    <w:rsid w:val="006E4993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6F61BF"/>
    <w:rsid w:val="00702BE0"/>
    <w:rsid w:val="007031F7"/>
    <w:rsid w:val="00705030"/>
    <w:rsid w:val="007064B1"/>
    <w:rsid w:val="00706CEA"/>
    <w:rsid w:val="00706FBD"/>
    <w:rsid w:val="007155CF"/>
    <w:rsid w:val="00715F35"/>
    <w:rsid w:val="00716A76"/>
    <w:rsid w:val="00720064"/>
    <w:rsid w:val="00722A03"/>
    <w:rsid w:val="00722C4B"/>
    <w:rsid w:val="00722C8A"/>
    <w:rsid w:val="00723179"/>
    <w:rsid w:val="00723304"/>
    <w:rsid w:val="00723398"/>
    <w:rsid w:val="00723F94"/>
    <w:rsid w:val="0072651D"/>
    <w:rsid w:val="0073145B"/>
    <w:rsid w:val="00733E83"/>
    <w:rsid w:val="0073436A"/>
    <w:rsid w:val="00736F16"/>
    <w:rsid w:val="0073710D"/>
    <w:rsid w:val="00737E88"/>
    <w:rsid w:val="007406DD"/>
    <w:rsid w:val="00740DE1"/>
    <w:rsid w:val="007413D1"/>
    <w:rsid w:val="007432D3"/>
    <w:rsid w:val="00745F9D"/>
    <w:rsid w:val="007472F1"/>
    <w:rsid w:val="007476DD"/>
    <w:rsid w:val="00747AF8"/>
    <w:rsid w:val="0075008F"/>
    <w:rsid w:val="007511EF"/>
    <w:rsid w:val="007519A7"/>
    <w:rsid w:val="00751D13"/>
    <w:rsid w:val="00752A0C"/>
    <w:rsid w:val="007535D5"/>
    <w:rsid w:val="00754B90"/>
    <w:rsid w:val="007608D3"/>
    <w:rsid w:val="00760C55"/>
    <w:rsid w:val="007613D9"/>
    <w:rsid w:val="00761C0B"/>
    <w:rsid w:val="00765030"/>
    <w:rsid w:val="0076589C"/>
    <w:rsid w:val="007666DD"/>
    <w:rsid w:val="00771E6E"/>
    <w:rsid w:val="00771FF1"/>
    <w:rsid w:val="00772180"/>
    <w:rsid w:val="00772787"/>
    <w:rsid w:val="007729F9"/>
    <w:rsid w:val="00772C55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28B4"/>
    <w:rsid w:val="007944B6"/>
    <w:rsid w:val="00795014"/>
    <w:rsid w:val="00796079"/>
    <w:rsid w:val="007967F8"/>
    <w:rsid w:val="00796C46"/>
    <w:rsid w:val="00797830"/>
    <w:rsid w:val="007A0C6C"/>
    <w:rsid w:val="007A1EFA"/>
    <w:rsid w:val="007A247A"/>
    <w:rsid w:val="007A2AB4"/>
    <w:rsid w:val="007A431F"/>
    <w:rsid w:val="007A461D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3F46"/>
    <w:rsid w:val="007B58CC"/>
    <w:rsid w:val="007B6913"/>
    <w:rsid w:val="007B6EEF"/>
    <w:rsid w:val="007C03BD"/>
    <w:rsid w:val="007C1B3F"/>
    <w:rsid w:val="007C36B5"/>
    <w:rsid w:val="007C498B"/>
    <w:rsid w:val="007C55CC"/>
    <w:rsid w:val="007C5EDA"/>
    <w:rsid w:val="007C5FE9"/>
    <w:rsid w:val="007C69BA"/>
    <w:rsid w:val="007D08C9"/>
    <w:rsid w:val="007D096C"/>
    <w:rsid w:val="007D2643"/>
    <w:rsid w:val="007D2E73"/>
    <w:rsid w:val="007D3B1C"/>
    <w:rsid w:val="007D445E"/>
    <w:rsid w:val="007D489D"/>
    <w:rsid w:val="007D5EC5"/>
    <w:rsid w:val="007D63A5"/>
    <w:rsid w:val="007D6989"/>
    <w:rsid w:val="007D7853"/>
    <w:rsid w:val="007E30BA"/>
    <w:rsid w:val="007E3FDF"/>
    <w:rsid w:val="007E4A4B"/>
    <w:rsid w:val="007E5158"/>
    <w:rsid w:val="007E5F9C"/>
    <w:rsid w:val="007F3792"/>
    <w:rsid w:val="007F64EF"/>
    <w:rsid w:val="007F7E42"/>
    <w:rsid w:val="00800FF5"/>
    <w:rsid w:val="008045A6"/>
    <w:rsid w:val="0080661B"/>
    <w:rsid w:val="00807633"/>
    <w:rsid w:val="008076C2"/>
    <w:rsid w:val="008100A1"/>
    <w:rsid w:val="00810110"/>
    <w:rsid w:val="00810409"/>
    <w:rsid w:val="008105B8"/>
    <w:rsid w:val="00810F64"/>
    <w:rsid w:val="00811486"/>
    <w:rsid w:val="00811E9C"/>
    <w:rsid w:val="00812A7C"/>
    <w:rsid w:val="00812E0D"/>
    <w:rsid w:val="008139BA"/>
    <w:rsid w:val="00813D12"/>
    <w:rsid w:val="00815027"/>
    <w:rsid w:val="00816085"/>
    <w:rsid w:val="008178DD"/>
    <w:rsid w:val="008208AD"/>
    <w:rsid w:val="0082130C"/>
    <w:rsid w:val="00822859"/>
    <w:rsid w:val="00823281"/>
    <w:rsid w:val="00823B7E"/>
    <w:rsid w:val="00824694"/>
    <w:rsid w:val="0082576F"/>
    <w:rsid w:val="00826C5B"/>
    <w:rsid w:val="00827109"/>
    <w:rsid w:val="00827386"/>
    <w:rsid w:val="00827BA5"/>
    <w:rsid w:val="00827E2E"/>
    <w:rsid w:val="00831A49"/>
    <w:rsid w:val="00840BDB"/>
    <w:rsid w:val="0084369E"/>
    <w:rsid w:val="008440FE"/>
    <w:rsid w:val="00844E87"/>
    <w:rsid w:val="008457A8"/>
    <w:rsid w:val="00847024"/>
    <w:rsid w:val="008471A5"/>
    <w:rsid w:val="00847280"/>
    <w:rsid w:val="008500C7"/>
    <w:rsid w:val="00850E5D"/>
    <w:rsid w:val="008523D6"/>
    <w:rsid w:val="0085306E"/>
    <w:rsid w:val="00854788"/>
    <w:rsid w:val="008560F2"/>
    <w:rsid w:val="008568EF"/>
    <w:rsid w:val="00857A33"/>
    <w:rsid w:val="008605A3"/>
    <w:rsid w:val="00860C56"/>
    <w:rsid w:val="008613BC"/>
    <w:rsid w:val="00862092"/>
    <w:rsid w:val="008632A2"/>
    <w:rsid w:val="00863D36"/>
    <w:rsid w:val="00863F93"/>
    <w:rsid w:val="008649D6"/>
    <w:rsid w:val="0086534B"/>
    <w:rsid w:val="008658E0"/>
    <w:rsid w:val="0086704B"/>
    <w:rsid w:val="00870BA0"/>
    <w:rsid w:val="00871AD9"/>
    <w:rsid w:val="00872A40"/>
    <w:rsid w:val="00873774"/>
    <w:rsid w:val="00873D73"/>
    <w:rsid w:val="00874E52"/>
    <w:rsid w:val="00875C70"/>
    <w:rsid w:val="00877E42"/>
    <w:rsid w:val="00880030"/>
    <w:rsid w:val="00880031"/>
    <w:rsid w:val="00882D0F"/>
    <w:rsid w:val="0088544F"/>
    <w:rsid w:val="00886626"/>
    <w:rsid w:val="00886F6D"/>
    <w:rsid w:val="0089068D"/>
    <w:rsid w:val="00890F17"/>
    <w:rsid w:val="00891998"/>
    <w:rsid w:val="00895D5E"/>
    <w:rsid w:val="008A0AB8"/>
    <w:rsid w:val="008A2D4B"/>
    <w:rsid w:val="008A2F00"/>
    <w:rsid w:val="008A308C"/>
    <w:rsid w:val="008A4EA7"/>
    <w:rsid w:val="008A5766"/>
    <w:rsid w:val="008B15AA"/>
    <w:rsid w:val="008B2264"/>
    <w:rsid w:val="008B2344"/>
    <w:rsid w:val="008B36C0"/>
    <w:rsid w:val="008B61CD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0BF"/>
    <w:rsid w:val="008C717B"/>
    <w:rsid w:val="008C797E"/>
    <w:rsid w:val="008C7B6B"/>
    <w:rsid w:val="008D0D86"/>
    <w:rsid w:val="008D1C3F"/>
    <w:rsid w:val="008D31A9"/>
    <w:rsid w:val="008D366D"/>
    <w:rsid w:val="008D40EB"/>
    <w:rsid w:val="008D4152"/>
    <w:rsid w:val="008D6E54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1FA8"/>
    <w:rsid w:val="008F3518"/>
    <w:rsid w:val="008F45FB"/>
    <w:rsid w:val="008F4D71"/>
    <w:rsid w:val="008F5C5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17735"/>
    <w:rsid w:val="009200CB"/>
    <w:rsid w:val="00920905"/>
    <w:rsid w:val="00922C6F"/>
    <w:rsid w:val="0092363B"/>
    <w:rsid w:val="00930395"/>
    <w:rsid w:val="009331B4"/>
    <w:rsid w:val="00933209"/>
    <w:rsid w:val="00934579"/>
    <w:rsid w:val="009350E0"/>
    <w:rsid w:val="00936141"/>
    <w:rsid w:val="00942E1F"/>
    <w:rsid w:val="0094443F"/>
    <w:rsid w:val="00950DAC"/>
    <w:rsid w:val="00951E19"/>
    <w:rsid w:val="00960CBA"/>
    <w:rsid w:val="0096308C"/>
    <w:rsid w:val="00963BCE"/>
    <w:rsid w:val="009658EA"/>
    <w:rsid w:val="00966840"/>
    <w:rsid w:val="00966F73"/>
    <w:rsid w:val="00967717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253B"/>
    <w:rsid w:val="00984FB1"/>
    <w:rsid w:val="00987230"/>
    <w:rsid w:val="00990475"/>
    <w:rsid w:val="00991CE6"/>
    <w:rsid w:val="009947EC"/>
    <w:rsid w:val="00994A87"/>
    <w:rsid w:val="00995797"/>
    <w:rsid w:val="00995B02"/>
    <w:rsid w:val="00995F46"/>
    <w:rsid w:val="00996D48"/>
    <w:rsid w:val="00997BFD"/>
    <w:rsid w:val="009A37CC"/>
    <w:rsid w:val="009A3B38"/>
    <w:rsid w:val="009A3DC2"/>
    <w:rsid w:val="009B0039"/>
    <w:rsid w:val="009B234E"/>
    <w:rsid w:val="009B2AF0"/>
    <w:rsid w:val="009B3106"/>
    <w:rsid w:val="009B4B15"/>
    <w:rsid w:val="009B654F"/>
    <w:rsid w:val="009B6B13"/>
    <w:rsid w:val="009B6BBD"/>
    <w:rsid w:val="009B6F37"/>
    <w:rsid w:val="009B74B9"/>
    <w:rsid w:val="009C08FC"/>
    <w:rsid w:val="009C18CC"/>
    <w:rsid w:val="009C19CB"/>
    <w:rsid w:val="009C564B"/>
    <w:rsid w:val="009C77E7"/>
    <w:rsid w:val="009C78FA"/>
    <w:rsid w:val="009C7BBF"/>
    <w:rsid w:val="009C7CAB"/>
    <w:rsid w:val="009D3240"/>
    <w:rsid w:val="009D3ED8"/>
    <w:rsid w:val="009D7F3A"/>
    <w:rsid w:val="009E0B7A"/>
    <w:rsid w:val="009E155C"/>
    <w:rsid w:val="009E20C6"/>
    <w:rsid w:val="009E4DDA"/>
    <w:rsid w:val="009E515B"/>
    <w:rsid w:val="009E6C6F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4924"/>
    <w:rsid w:val="00A05289"/>
    <w:rsid w:val="00A11EB3"/>
    <w:rsid w:val="00A11EDC"/>
    <w:rsid w:val="00A12935"/>
    <w:rsid w:val="00A12BA6"/>
    <w:rsid w:val="00A12E98"/>
    <w:rsid w:val="00A13113"/>
    <w:rsid w:val="00A15DF0"/>
    <w:rsid w:val="00A22237"/>
    <w:rsid w:val="00A27B77"/>
    <w:rsid w:val="00A302FC"/>
    <w:rsid w:val="00A31564"/>
    <w:rsid w:val="00A32118"/>
    <w:rsid w:val="00A32275"/>
    <w:rsid w:val="00A33AA3"/>
    <w:rsid w:val="00A3631A"/>
    <w:rsid w:val="00A4170B"/>
    <w:rsid w:val="00A4270C"/>
    <w:rsid w:val="00A43088"/>
    <w:rsid w:val="00A44999"/>
    <w:rsid w:val="00A44DDC"/>
    <w:rsid w:val="00A45319"/>
    <w:rsid w:val="00A45AEA"/>
    <w:rsid w:val="00A4609E"/>
    <w:rsid w:val="00A518A3"/>
    <w:rsid w:val="00A532A3"/>
    <w:rsid w:val="00A53D06"/>
    <w:rsid w:val="00A5581A"/>
    <w:rsid w:val="00A57278"/>
    <w:rsid w:val="00A5750D"/>
    <w:rsid w:val="00A60B9C"/>
    <w:rsid w:val="00A61C2D"/>
    <w:rsid w:val="00A624DF"/>
    <w:rsid w:val="00A628AB"/>
    <w:rsid w:val="00A63A58"/>
    <w:rsid w:val="00A63B14"/>
    <w:rsid w:val="00A658AF"/>
    <w:rsid w:val="00A65C4A"/>
    <w:rsid w:val="00A743C0"/>
    <w:rsid w:val="00A74410"/>
    <w:rsid w:val="00A7519C"/>
    <w:rsid w:val="00A8068B"/>
    <w:rsid w:val="00A81806"/>
    <w:rsid w:val="00A81D21"/>
    <w:rsid w:val="00A84E5B"/>
    <w:rsid w:val="00A859A0"/>
    <w:rsid w:val="00A90151"/>
    <w:rsid w:val="00A9026A"/>
    <w:rsid w:val="00A90890"/>
    <w:rsid w:val="00A91BEA"/>
    <w:rsid w:val="00A936B4"/>
    <w:rsid w:val="00A93C2A"/>
    <w:rsid w:val="00A948EF"/>
    <w:rsid w:val="00A94A1C"/>
    <w:rsid w:val="00A952A8"/>
    <w:rsid w:val="00AA0BA6"/>
    <w:rsid w:val="00AA0CC6"/>
    <w:rsid w:val="00AA131C"/>
    <w:rsid w:val="00AA15A2"/>
    <w:rsid w:val="00AA311D"/>
    <w:rsid w:val="00AA31AB"/>
    <w:rsid w:val="00AA39EC"/>
    <w:rsid w:val="00AA4367"/>
    <w:rsid w:val="00AA46C9"/>
    <w:rsid w:val="00AA5DA3"/>
    <w:rsid w:val="00AB2291"/>
    <w:rsid w:val="00AB238C"/>
    <w:rsid w:val="00AB2CF9"/>
    <w:rsid w:val="00AB723F"/>
    <w:rsid w:val="00AB73B5"/>
    <w:rsid w:val="00AB78D6"/>
    <w:rsid w:val="00AB7C64"/>
    <w:rsid w:val="00AC1522"/>
    <w:rsid w:val="00AC1DF5"/>
    <w:rsid w:val="00AC2DE3"/>
    <w:rsid w:val="00AC629F"/>
    <w:rsid w:val="00AC6D36"/>
    <w:rsid w:val="00AC7A33"/>
    <w:rsid w:val="00AD180D"/>
    <w:rsid w:val="00AD2945"/>
    <w:rsid w:val="00AD5341"/>
    <w:rsid w:val="00AD5538"/>
    <w:rsid w:val="00AD775E"/>
    <w:rsid w:val="00AE0269"/>
    <w:rsid w:val="00AE259E"/>
    <w:rsid w:val="00AE2F63"/>
    <w:rsid w:val="00AE3C5F"/>
    <w:rsid w:val="00AE4224"/>
    <w:rsid w:val="00AE717A"/>
    <w:rsid w:val="00AF06C3"/>
    <w:rsid w:val="00AF0B4F"/>
    <w:rsid w:val="00AF270C"/>
    <w:rsid w:val="00AF2F98"/>
    <w:rsid w:val="00AF3579"/>
    <w:rsid w:val="00AF3FBE"/>
    <w:rsid w:val="00AF4903"/>
    <w:rsid w:val="00AF4BFE"/>
    <w:rsid w:val="00AF58F2"/>
    <w:rsid w:val="00AF7F31"/>
    <w:rsid w:val="00B03C68"/>
    <w:rsid w:val="00B06104"/>
    <w:rsid w:val="00B07844"/>
    <w:rsid w:val="00B07EE5"/>
    <w:rsid w:val="00B10D7C"/>
    <w:rsid w:val="00B121EE"/>
    <w:rsid w:val="00B13458"/>
    <w:rsid w:val="00B17484"/>
    <w:rsid w:val="00B212CB"/>
    <w:rsid w:val="00B21748"/>
    <w:rsid w:val="00B23B5C"/>
    <w:rsid w:val="00B2558D"/>
    <w:rsid w:val="00B264B0"/>
    <w:rsid w:val="00B318FE"/>
    <w:rsid w:val="00B31AA7"/>
    <w:rsid w:val="00B329F8"/>
    <w:rsid w:val="00B33A59"/>
    <w:rsid w:val="00B35418"/>
    <w:rsid w:val="00B41308"/>
    <w:rsid w:val="00B426BD"/>
    <w:rsid w:val="00B4400F"/>
    <w:rsid w:val="00B441CF"/>
    <w:rsid w:val="00B44DEF"/>
    <w:rsid w:val="00B45D24"/>
    <w:rsid w:val="00B50F86"/>
    <w:rsid w:val="00B51DC5"/>
    <w:rsid w:val="00B520B8"/>
    <w:rsid w:val="00B53CDA"/>
    <w:rsid w:val="00B56011"/>
    <w:rsid w:val="00B5664D"/>
    <w:rsid w:val="00B56EE9"/>
    <w:rsid w:val="00B570E2"/>
    <w:rsid w:val="00B57676"/>
    <w:rsid w:val="00B57B54"/>
    <w:rsid w:val="00B60651"/>
    <w:rsid w:val="00B60A2C"/>
    <w:rsid w:val="00B614C0"/>
    <w:rsid w:val="00B62B52"/>
    <w:rsid w:val="00B64B27"/>
    <w:rsid w:val="00B64CA3"/>
    <w:rsid w:val="00B64E22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81183"/>
    <w:rsid w:val="00B83DAD"/>
    <w:rsid w:val="00B90B86"/>
    <w:rsid w:val="00B91496"/>
    <w:rsid w:val="00B91D3C"/>
    <w:rsid w:val="00B91E10"/>
    <w:rsid w:val="00B91E17"/>
    <w:rsid w:val="00B95232"/>
    <w:rsid w:val="00B9602F"/>
    <w:rsid w:val="00BA1649"/>
    <w:rsid w:val="00BA18E4"/>
    <w:rsid w:val="00BA2437"/>
    <w:rsid w:val="00BA322D"/>
    <w:rsid w:val="00BA59E2"/>
    <w:rsid w:val="00BA5F7D"/>
    <w:rsid w:val="00BB1996"/>
    <w:rsid w:val="00BB5EF1"/>
    <w:rsid w:val="00BB6071"/>
    <w:rsid w:val="00BC105B"/>
    <w:rsid w:val="00BC1443"/>
    <w:rsid w:val="00BC1524"/>
    <w:rsid w:val="00BC159E"/>
    <w:rsid w:val="00BC2CD9"/>
    <w:rsid w:val="00BC3AA3"/>
    <w:rsid w:val="00BC52DE"/>
    <w:rsid w:val="00BC5DE6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D661B"/>
    <w:rsid w:val="00BE1107"/>
    <w:rsid w:val="00BE172F"/>
    <w:rsid w:val="00BE2364"/>
    <w:rsid w:val="00BE2D69"/>
    <w:rsid w:val="00BE3A93"/>
    <w:rsid w:val="00BE49F4"/>
    <w:rsid w:val="00BE5078"/>
    <w:rsid w:val="00BE5724"/>
    <w:rsid w:val="00BE5981"/>
    <w:rsid w:val="00BE6DAC"/>
    <w:rsid w:val="00BF1D7C"/>
    <w:rsid w:val="00BF2317"/>
    <w:rsid w:val="00BF3C77"/>
    <w:rsid w:val="00BF569E"/>
    <w:rsid w:val="00BF64F7"/>
    <w:rsid w:val="00C00A19"/>
    <w:rsid w:val="00C00E0A"/>
    <w:rsid w:val="00C01D26"/>
    <w:rsid w:val="00C03059"/>
    <w:rsid w:val="00C04686"/>
    <w:rsid w:val="00C05FE3"/>
    <w:rsid w:val="00C0731D"/>
    <w:rsid w:val="00C07A89"/>
    <w:rsid w:val="00C11926"/>
    <w:rsid w:val="00C12114"/>
    <w:rsid w:val="00C17F29"/>
    <w:rsid w:val="00C24717"/>
    <w:rsid w:val="00C255CA"/>
    <w:rsid w:val="00C2620C"/>
    <w:rsid w:val="00C269E6"/>
    <w:rsid w:val="00C274D1"/>
    <w:rsid w:val="00C3093A"/>
    <w:rsid w:val="00C30BD6"/>
    <w:rsid w:val="00C3132E"/>
    <w:rsid w:val="00C31672"/>
    <w:rsid w:val="00C3193B"/>
    <w:rsid w:val="00C31BC5"/>
    <w:rsid w:val="00C32467"/>
    <w:rsid w:val="00C3313F"/>
    <w:rsid w:val="00C337C6"/>
    <w:rsid w:val="00C337F2"/>
    <w:rsid w:val="00C3403E"/>
    <w:rsid w:val="00C3507D"/>
    <w:rsid w:val="00C36252"/>
    <w:rsid w:val="00C37AEF"/>
    <w:rsid w:val="00C37C4D"/>
    <w:rsid w:val="00C42678"/>
    <w:rsid w:val="00C42E0A"/>
    <w:rsid w:val="00C450EE"/>
    <w:rsid w:val="00C47E13"/>
    <w:rsid w:val="00C51AFB"/>
    <w:rsid w:val="00C55F2B"/>
    <w:rsid w:val="00C5767E"/>
    <w:rsid w:val="00C577D4"/>
    <w:rsid w:val="00C60E2E"/>
    <w:rsid w:val="00C619D9"/>
    <w:rsid w:val="00C6275E"/>
    <w:rsid w:val="00C62B94"/>
    <w:rsid w:val="00C6368D"/>
    <w:rsid w:val="00C6487C"/>
    <w:rsid w:val="00C65ABB"/>
    <w:rsid w:val="00C66148"/>
    <w:rsid w:val="00C66546"/>
    <w:rsid w:val="00C700DD"/>
    <w:rsid w:val="00C70782"/>
    <w:rsid w:val="00C70DF8"/>
    <w:rsid w:val="00C710B2"/>
    <w:rsid w:val="00C71971"/>
    <w:rsid w:val="00C71B8D"/>
    <w:rsid w:val="00C744DA"/>
    <w:rsid w:val="00C77813"/>
    <w:rsid w:val="00C80887"/>
    <w:rsid w:val="00C81046"/>
    <w:rsid w:val="00C818E0"/>
    <w:rsid w:val="00C82018"/>
    <w:rsid w:val="00C83BD1"/>
    <w:rsid w:val="00C8402D"/>
    <w:rsid w:val="00C847AD"/>
    <w:rsid w:val="00C84BD9"/>
    <w:rsid w:val="00C85C97"/>
    <w:rsid w:val="00C85DE2"/>
    <w:rsid w:val="00C929CA"/>
    <w:rsid w:val="00C937F6"/>
    <w:rsid w:val="00C94043"/>
    <w:rsid w:val="00C97D14"/>
    <w:rsid w:val="00CA1CF9"/>
    <w:rsid w:val="00CA24CE"/>
    <w:rsid w:val="00CA295C"/>
    <w:rsid w:val="00CA342E"/>
    <w:rsid w:val="00CA395A"/>
    <w:rsid w:val="00CA4394"/>
    <w:rsid w:val="00CA4659"/>
    <w:rsid w:val="00CA5793"/>
    <w:rsid w:val="00CA5E8F"/>
    <w:rsid w:val="00CB0465"/>
    <w:rsid w:val="00CB0E71"/>
    <w:rsid w:val="00CB1530"/>
    <w:rsid w:val="00CB2136"/>
    <w:rsid w:val="00CB293C"/>
    <w:rsid w:val="00CB3B33"/>
    <w:rsid w:val="00CB48B7"/>
    <w:rsid w:val="00CB57C7"/>
    <w:rsid w:val="00CB6FAD"/>
    <w:rsid w:val="00CB718C"/>
    <w:rsid w:val="00CB724E"/>
    <w:rsid w:val="00CC0006"/>
    <w:rsid w:val="00CC0544"/>
    <w:rsid w:val="00CC1B90"/>
    <w:rsid w:val="00CC266A"/>
    <w:rsid w:val="00CC293B"/>
    <w:rsid w:val="00CD0C98"/>
    <w:rsid w:val="00CD287D"/>
    <w:rsid w:val="00CD6964"/>
    <w:rsid w:val="00CD7D38"/>
    <w:rsid w:val="00CE1EAB"/>
    <w:rsid w:val="00CE4B01"/>
    <w:rsid w:val="00CE752E"/>
    <w:rsid w:val="00CF0420"/>
    <w:rsid w:val="00CF0525"/>
    <w:rsid w:val="00CF1BAE"/>
    <w:rsid w:val="00CF29DA"/>
    <w:rsid w:val="00CF2D04"/>
    <w:rsid w:val="00CF30FE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0F9D"/>
    <w:rsid w:val="00D133CC"/>
    <w:rsid w:val="00D13627"/>
    <w:rsid w:val="00D139C0"/>
    <w:rsid w:val="00D13D99"/>
    <w:rsid w:val="00D152EA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B66"/>
    <w:rsid w:val="00D35A9B"/>
    <w:rsid w:val="00D35C2F"/>
    <w:rsid w:val="00D36921"/>
    <w:rsid w:val="00D42864"/>
    <w:rsid w:val="00D42A83"/>
    <w:rsid w:val="00D4605D"/>
    <w:rsid w:val="00D47D3A"/>
    <w:rsid w:val="00D50F91"/>
    <w:rsid w:val="00D5175D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2394"/>
    <w:rsid w:val="00D72A99"/>
    <w:rsid w:val="00D75616"/>
    <w:rsid w:val="00D76FBD"/>
    <w:rsid w:val="00D77E86"/>
    <w:rsid w:val="00D83E03"/>
    <w:rsid w:val="00D84F23"/>
    <w:rsid w:val="00D8613F"/>
    <w:rsid w:val="00D86207"/>
    <w:rsid w:val="00D869E9"/>
    <w:rsid w:val="00D86A7E"/>
    <w:rsid w:val="00D86BFF"/>
    <w:rsid w:val="00D86CDC"/>
    <w:rsid w:val="00D93049"/>
    <w:rsid w:val="00D937D6"/>
    <w:rsid w:val="00D948B9"/>
    <w:rsid w:val="00D94F62"/>
    <w:rsid w:val="00D963FA"/>
    <w:rsid w:val="00D976BE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D8E"/>
    <w:rsid w:val="00DB33F2"/>
    <w:rsid w:val="00DB562C"/>
    <w:rsid w:val="00DB59DE"/>
    <w:rsid w:val="00DB5BD7"/>
    <w:rsid w:val="00DB74F1"/>
    <w:rsid w:val="00DB7DEB"/>
    <w:rsid w:val="00DC00E1"/>
    <w:rsid w:val="00DC60A4"/>
    <w:rsid w:val="00DC70C8"/>
    <w:rsid w:val="00DC7CB2"/>
    <w:rsid w:val="00DD522D"/>
    <w:rsid w:val="00DE0D39"/>
    <w:rsid w:val="00DE3590"/>
    <w:rsid w:val="00DE53C2"/>
    <w:rsid w:val="00DE5497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725F"/>
    <w:rsid w:val="00DF7284"/>
    <w:rsid w:val="00DF7CC7"/>
    <w:rsid w:val="00E00582"/>
    <w:rsid w:val="00E00D60"/>
    <w:rsid w:val="00E01D3E"/>
    <w:rsid w:val="00E042E2"/>
    <w:rsid w:val="00E046F0"/>
    <w:rsid w:val="00E075B6"/>
    <w:rsid w:val="00E122FD"/>
    <w:rsid w:val="00E12FC8"/>
    <w:rsid w:val="00E14E9E"/>
    <w:rsid w:val="00E17D8E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591B"/>
    <w:rsid w:val="00E2712F"/>
    <w:rsid w:val="00E30D72"/>
    <w:rsid w:val="00E33213"/>
    <w:rsid w:val="00E33CC0"/>
    <w:rsid w:val="00E3592E"/>
    <w:rsid w:val="00E35F1B"/>
    <w:rsid w:val="00E36597"/>
    <w:rsid w:val="00E36AD3"/>
    <w:rsid w:val="00E36B32"/>
    <w:rsid w:val="00E4221D"/>
    <w:rsid w:val="00E43E5E"/>
    <w:rsid w:val="00E43F02"/>
    <w:rsid w:val="00E4406A"/>
    <w:rsid w:val="00E50868"/>
    <w:rsid w:val="00E53E35"/>
    <w:rsid w:val="00E53FD7"/>
    <w:rsid w:val="00E54CCA"/>
    <w:rsid w:val="00E5520E"/>
    <w:rsid w:val="00E578DF"/>
    <w:rsid w:val="00E60388"/>
    <w:rsid w:val="00E609D1"/>
    <w:rsid w:val="00E60CA2"/>
    <w:rsid w:val="00E650D1"/>
    <w:rsid w:val="00E702A0"/>
    <w:rsid w:val="00E70545"/>
    <w:rsid w:val="00E714DB"/>
    <w:rsid w:val="00E71600"/>
    <w:rsid w:val="00E71DD5"/>
    <w:rsid w:val="00E73282"/>
    <w:rsid w:val="00E740FB"/>
    <w:rsid w:val="00E75623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959"/>
    <w:rsid w:val="00E90A64"/>
    <w:rsid w:val="00E90D9A"/>
    <w:rsid w:val="00E91710"/>
    <w:rsid w:val="00E91A20"/>
    <w:rsid w:val="00E92E86"/>
    <w:rsid w:val="00E93189"/>
    <w:rsid w:val="00E9582E"/>
    <w:rsid w:val="00E9594D"/>
    <w:rsid w:val="00E9688F"/>
    <w:rsid w:val="00E97DCC"/>
    <w:rsid w:val="00EA076C"/>
    <w:rsid w:val="00EA0E39"/>
    <w:rsid w:val="00EA4DC9"/>
    <w:rsid w:val="00EA5818"/>
    <w:rsid w:val="00EA78F6"/>
    <w:rsid w:val="00EA79D8"/>
    <w:rsid w:val="00EB0061"/>
    <w:rsid w:val="00EB0897"/>
    <w:rsid w:val="00EB15D6"/>
    <w:rsid w:val="00EB3DD8"/>
    <w:rsid w:val="00EB49BA"/>
    <w:rsid w:val="00EB641F"/>
    <w:rsid w:val="00EB7042"/>
    <w:rsid w:val="00EB71B1"/>
    <w:rsid w:val="00EB74E8"/>
    <w:rsid w:val="00EB753B"/>
    <w:rsid w:val="00EC002C"/>
    <w:rsid w:val="00EC07E4"/>
    <w:rsid w:val="00EC09C6"/>
    <w:rsid w:val="00EC1283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1B2F"/>
    <w:rsid w:val="00EF2301"/>
    <w:rsid w:val="00EF2BCA"/>
    <w:rsid w:val="00EF318C"/>
    <w:rsid w:val="00EF3730"/>
    <w:rsid w:val="00EF3B5E"/>
    <w:rsid w:val="00EF4236"/>
    <w:rsid w:val="00EF6C4B"/>
    <w:rsid w:val="00F002D9"/>
    <w:rsid w:val="00F020B8"/>
    <w:rsid w:val="00F02D08"/>
    <w:rsid w:val="00F03F00"/>
    <w:rsid w:val="00F05BB1"/>
    <w:rsid w:val="00F06599"/>
    <w:rsid w:val="00F06715"/>
    <w:rsid w:val="00F078C8"/>
    <w:rsid w:val="00F10A09"/>
    <w:rsid w:val="00F12583"/>
    <w:rsid w:val="00F126AA"/>
    <w:rsid w:val="00F1280F"/>
    <w:rsid w:val="00F130FD"/>
    <w:rsid w:val="00F13A82"/>
    <w:rsid w:val="00F13D94"/>
    <w:rsid w:val="00F13DB3"/>
    <w:rsid w:val="00F14978"/>
    <w:rsid w:val="00F15E98"/>
    <w:rsid w:val="00F168CC"/>
    <w:rsid w:val="00F20B0A"/>
    <w:rsid w:val="00F20D84"/>
    <w:rsid w:val="00F23169"/>
    <w:rsid w:val="00F24248"/>
    <w:rsid w:val="00F246EF"/>
    <w:rsid w:val="00F307AD"/>
    <w:rsid w:val="00F31A99"/>
    <w:rsid w:val="00F32325"/>
    <w:rsid w:val="00F3405B"/>
    <w:rsid w:val="00F37988"/>
    <w:rsid w:val="00F37BB8"/>
    <w:rsid w:val="00F37D9E"/>
    <w:rsid w:val="00F40C69"/>
    <w:rsid w:val="00F40D42"/>
    <w:rsid w:val="00F418AC"/>
    <w:rsid w:val="00F41B54"/>
    <w:rsid w:val="00F41E8F"/>
    <w:rsid w:val="00F43209"/>
    <w:rsid w:val="00F442BE"/>
    <w:rsid w:val="00F447BA"/>
    <w:rsid w:val="00F46011"/>
    <w:rsid w:val="00F50F2C"/>
    <w:rsid w:val="00F52D04"/>
    <w:rsid w:val="00F5564C"/>
    <w:rsid w:val="00F57324"/>
    <w:rsid w:val="00F60815"/>
    <w:rsid w:val="00F60DB0"/>
    <w:rsid w:val="00F613A6"/>
    <w:rsid w:val="00F62054"/>
    <w:rsid w:val="00F631B3"/>
    <w:rsid w:val="00F63DE4"/>
    <w:rsid w:val="00F640C3"/>
    <w:rsid w:val="00F64F17"/>
    <w:rsid w:val="00F655A6"/>
    <w:rsid w:val="00F65FE0"/>
    <w:rsid w:val="00F676E9"/>
    <w:rsid w:val="00F67F8D"/>
    <w:rsid w:val="00F70921"/>
    <w:rsid w:val="00F70C8B"/>
    <w:rsid w:val="00F71471"/>
    <w:rsid w:val="00F7296C"/>
    <w:rsid w:val="00F74C35"/>
    <w:rsid w:val="00F77FE3"/>
    <w:rsid w:val="00F85433"/>
    <w:rsid w:val="00F85515"/>
    <w:rsid w:val="00F86B85"/>
    <w:rsid w:val="00F86C27"/>
    <w:rsid w:val="00F878DC"/>
    <w:rsid w:val="00F90BE5"/>
    <w:rsid w:val="00F91348"/>
    <w:rsid w:val="00F92A8A"/>
    <w:rsid w:val="00F94FEF"/>
    <w:rsid w:val="00F956C4"/>
    <w:rsid w:val="00F9651B"/>
    <w:rsid w:val="00F97171"/>
    <w:rsid w:val="00F97175"/>
    <w:rsid w:val="00F9717A"/>
    <w:rsid w:val="00FA0CE2"/>
    <w:rsid w:val="00FA26A3"/>
    <w:rsid w:val="00FA2DED"/>
    <w:rsid w:val="00FA5DB8"/>
    <w:rsid w:val="00FA65F5"/>
    <w:rsid w:val="00FB181C"/>
    <w:rsid w:val="00FB2724"/>
    <w:rsid w:val="00FB2946"/>
    <w:rsid w:val="00FC0BDD"/>
    <w:rsid w:val="00FC14D0"/>
    <w:rsid w:val="00FC2D7B"/>
    <w:rsid w:val="00FC2F31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6DB0"/>
    <w:rsid w:val="00FD75A3"/>
    <w:rsid w:val="00FD7FF9"/>
    <w:rsid w:val="00FE0C30"/>
    <w:rsid w:val="00FE0F7A"/>
    <w:rsid w:val="00FE12E5"/>
    <w:rsid w:val="00FE230A"/>
    <w:rsid w:val="00FE2BB8"/>
    <w:rsid w:val="00FE3900"/>
    <w:rsid w:val="00FE43F4"/>
    <w:rsid w:val="00FE453C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F4047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340644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40644"/>
  </w:style>
  <w:style w:type="character" w:customStyle="1" w:styleId="af2">
    <w:name w:val="Текст примечания Знак"/>
    <w:basedOn w:val="a0"/>
    <w:link w:val="af1"/>
    <w:semiHidden/>
    <w:rsid w:val="00340644"/>
  </w:style>
  <w:style w:type="paragraph" w:styleId="af3">
    <w:name w:val="annotation subject"/>
    <w:basedOn w:val="af1"/>
    <w:next w:val="af1"/>
    <w:link w:val="af4"/>
    <w:semiHidden/>
    <w:unhideWhenUsed/>
    <w:rsid w:val="00340644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406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BE6C7-D784-473C-B054-3AE1A10C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2049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13704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Гулидова Мария Андреевна</cp:lastModifiedBy>
  <cp:revision>4</cp:revision>
  <cp:lastPrinted>2024-04-05T04:03:00Z</cp:lastPrinted>
  <dcterms:created xsi:type="dcterms:W3CDTF">2025-03-25T12:18:00Z</dcterms:created>
  <dcterms:modified xsi:type="dcterms:W3CDTF">2025-04-21T07:37:00Z</dcterms:modified>
</cp:coreProperties>
</file>